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85744B" w14:textId="77777777" w:rsidR="00841663" w:rsidRPr="00904FF6" w:rsidRDefault="00107570" w:rsidP="00D72FF2">
      <w:pPr>
        <w:spacing w:before="120"/>
        <w:jc w:val="both"/>
        <w:rPr>
          <w:rFonts w:ascii="Times New Roman" w:hAnsi="Times New Roman"/>
          <w:b/>
          <w:bCs/>
          <w:u w:val="single"/>
        </w:rPr>
      </w:pPr>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p>
    <w:p w14:paraId="22CB3338" w14:textId="77777777" w:rsidR="00107570" w:rsidRPr="00A91910" w:rsidRDefault="00107570" w:rsidP="00D72FF2">
      <w:pPr>
        <w:spacing w:before="120" w:after="0"/>
        <w:jc w:val="both"/>
        <w:rPr>
          <w:rFonts w:ascii="Times New Roman" w:hAnsi="Times New Roman"/>
          <w:bCs/>
        </w:rPr>
      </w:pPr>
    </w:p>
    <w:p w14:paraId="6878BA3E"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A8DC0A0" w14:textId="092D00CD"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2B23ADBE" w14:textId="1E8474A4"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12CD0FFE" w14:textId="58FAD0CC" w:rsidR="00A91910" w:rsidRPr="00904D37" w:rsidRDefault="00A91910" w:rsidP="008D1F03">
      <w:pPr>
        <w:pStyle w:val="Odsekzoznamu1"/>
        <w:tabs>
          <w:tab w:val="left" w:pos="567"/>
        </w:tabs>
        <w:spacing w:after="120" w:line="276" w:lineRule="auto"/>
        <w:ind w:left="360"/>
        <w:jc w:val="both"/>
      </w:pPr>
    </w:p>
    <w:p w14:paraId="5FEB3F11" w14:textId="77777777"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5EDF4711"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6B6337D" w14:textId="2928F97A"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zriaďovacej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06E213DC" w14:textId="1AD3DB15"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0"/>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0"/>
      <w:r w:rsidR="00C92165">
        <w:rPr>
          <w:rStyle w:val="Odkaznakomentr"/>
          <w:rFonts w:ascii="Times New Roman" w:eastAsia="Times New Roman" w:hAnsi="Times New Roman"/>
          <w:lang w:val="x-none" w:eastAsia="x-none"/>
        </w:rPr>
        <w:commentReference w:id="0"/>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2A20A368" w14:textId="4C88784A"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zriaďovacej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4129A75F" w14:textId="2A7B898C" w:rsidR="00A91910" w:rsidRPr="00A91910" w:rsidRDefault="00A91910" w:rsidP="00D72FF2">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7606B22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79ECE59E" w14:textId="60589174" w:rsidR="00A91910" w:rsidRPr="00A91910" w:rsidRDefault="00A91910" w:rsidP="00D72FF2">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1031D6D0" w14:textId="17BA9DCB"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w:t>
      </w:r>
      <w:r w:rsidRPr="003B1B29">
        <w:rPr>
          <w:rFonts w:ascii="Times New Roman" w:hAnsi="Times New Roman"/>
          <w:lang w:eastAsia="sk-SK"/>
        </w:rPr>
        <w:lastRenderedPageBreak/>
        <w:t>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630A9924"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28A1E108"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542B969"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4BCFD240" w14:textId="54872255"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w:t>
      </w:r>
      <w:r w:rsidR="00EE189F">
        <w:rPr>
          <w:rFonts w:ascii="Times New Roman" w:hAnsi="Times New Roman"/>
        </w:rPr>
        <w:t>O</w:t>
      </w:r>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7EC1CAAC"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6B891820" w14:textId="5D634FDB" w:rsidR="00A91910" w:rsidRPr="003726AF" w:rsidRDefault="003726AF" w:rsidP="00D72FF2">
      <w:pPr>
        <w:numPr>
          <w:ilvl w:val="1"/>
          <w:numId w:val="63"/>
        </w:numPr>
        <w:spacing w:before="120"/>
        <w:jc w:val="both"/>
        <w:rPr>
          <w:rFonts w:ascii="Times New Roman" w:hAnsi="Times New Roman"/>
          <w:bCs/>
        </w:rPr>
      </w:pPr>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 xml:space="preserve">systémom </w:t>
      </w:r>
      <w:proofErr w:type="spellStart"/>
      <w:r w:rsidR="00A91910" w:rsidRPr="003B1B29">
        <w:rPr>
          <w:rFonts w:ascii="Times New Roman" w:hAnsi="Times New Roman"/>
          <w:bCs/>
        </w:rPr>
        <w:t>predfinancovania</w:t>
      </w:r>
      <w:proofErr w:type="spellEnd"/>
      <w:r w:rsidR="00A91910" w:rsidRPr="003B1B29">
        <w:rPr>
          <w:rFonts w:ascii="Times New Roman" w:hAnsi="Times New Roman"/>
          <w:bCs/>
        </w:rPr>
        <w:t xml:space="preserve"> alebo zálohovej platby</w:t>
      </w:r>
      <w:r w:rsidR="00A91910" w:rsidRPr="003726AF">
        <w:rPr>
          <w:rFonts w:ascii="Times New Roman" w:hAnsi="Times New Roman"/>
          <w:bCs/>
        </w:rPr>
        <w:t xml:space="preserve"> a takto poskytnuté prostriedky </w:t>
      </w:r>
      <w:commentRangeStart w:id="1"/>
      <w:r w:rsidR="00A91910" w:rsidRPr="003726AF">
        <w:rPr>
          <w:rFonts w:ascii="Times New Roman" w:hAnsi="Times New Roman"/>
          <w:bCs/>
        </w:rPr>
        <w:t>sú úročené</w:t>
      </w:r>
      <w:commentRangeEnd w:id="1"/>
      <w:r w:rsidR="005C5BA6">
        <w:rPr>
          <w:rStyle w:val="Odkaznakomentr"/>
          <w:rFonts w:ascii="Times New Roman" w:eastAsia="Times New Roman" w:hAnsi="Times New Roman"/>
          <w:lang w:val="x-none" w:eastAsia="x-none"/>
        </w:rPr>
        <w:commentReference w:id="1"/>
      </w:r>
      <w:r w:rsidR="00A91910" w:rsidRPr="003726AF">
        <w:rPr>
          <w:rFonts w:ascii="Times New Roman" w:hAnsi="Times New Roman"/>
          <w:bCs/>
        </w:rPr>
        <w:t xml:space="preserve">,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 </w:t>
      </w:r>
    </w:p>
    <w:p w14:paraId="056F7658" w14:textId="53D2A94E" w:rsidR="00A91910" w:rsidRPr="003726AF" w:rsidRDefault="00A91910" w:rsidP="00754499">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 xml:space="preserve">systémom </w:t>
      </w:r>
      <w:proofErr w:type="spellStart"/>
      <w:r w:rsidRPr="003B1B29">
        <w:rPr>
          <w:rFonts w:ascii="Times New Roman" w:hAnsi="Times New Roman"/>
          <w:bCs/>
        </w:rPr>
        <w:t>predfinancovania</w:t>
      </w:r>
      <w:proofErr w:type="spellEnd"/>
      <w:r w:rsidRPr="003B1B29">
        <w:rPr>
          <w:rFonts w:ascii="Times New Roman" w:hAnsi="Times New Roman"/>
          <w:bCs/>
        </w:rPr>
        <w:t xml:space="preserve">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sidR="00754499">
        <w:rPr>
          <w:rFonts w:ascii="Times New Roman" w:hAnsi="Times New Roman"/>
          <w:bCs/>
        </w:rPr>
        <w:t xml:space="preserve">, </w:t>
      </w:r>
      <w:r w:rsidR="00754499" w:rsidRPr="00754499">
        <w:rPr>
          <w:rFonts w:ascii="Times New Roman" w:hAnsi="Times New Roman"/>
          <w:bCs/>
        </w:rPr>
        <w:t xml:space="preserve">okrem prípadov, ak vlastné zdroje Prijímateľa sú </w:t>
      </w:r>
      <w:r w:rsidR="00754499">
        <w:rPr>
          <w:rFonts w:ascii="Times New Roman" w:hAnsi="Times New Roman"/>
          <w:bCs/>
        </w:rPr>
        <w:t>zabezpečované Vecným príspevkom.</w:t>
      </w:r>
    </w:p>
    <w:p w14:paraId="201BC50B" w14:textId="2937B06A" w:rsidR="00781591" w:rsidRPr="00F32560" w:rsidRDefault="00A91910" w:rsidP="008D1F03">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6462FDE0" w14:textId="43248F66"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resp. Príručke pre Prijímateľa.</w:t>
      </w:r>
    </w:p>
    <w:p w14:paraId="44B27422" w14:textId="7E3BF09E"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8D1F03">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0D1E1C90" w14:textId="53B5EE33"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p>
    <w:p w14:paraId="573A7C7B"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9C64F0D" w14:textId="26413849" w:rsidR="00A91910" w:rsidRPr="00A91910" w:rsidRDefault="00A91910" w:rsidP="00D72FF2">
      <w:pPr>
        <w:pStyle w:val="Odsekzoznamu1"/>
        <w:numPr>
          <w:ilvl w:val="0"/>
          <w:numId w:val="58"/>
        </w:numPr>
        <w:spacing w:after="120" w:line="276" w:lineRule="auto"/>
        <w:jc w:val="both"/>
        <w:rPr>
          <w:sz w:val="22"/>
          <w:szCs w:val="22"/>
        </w:rPr>
      </w:pPr>
      <w:r w:rsidRPr="003B1B29">
        <w:rPr>
          <w:sz w:val="22"/>
          <w:szCs w:val="22"/>
        </w:rPr>
        <w:t xml:space="preserve">Systémom </w:t>
      </w:r>
      <w:proofErr w:type="spellStart"/>
      <w:r w:rsidRPr="003B1B29">
        <w:rPr>
          <w:sz w:val="22"/>
          <w:szCs w:val="22"/>
        </w:rPr>
        <w:t>predfinancovania</w:t>
      </w:r>
      <w:proofErr w:type="spellEnd"/>
      <w:r w:rsidRPr="003B1B29">
        <w:rPr>
          <w:sz w:val="22"/>
          <w:szCs w:val="22"/>
        </w:rPr>
        <w:t xml:space="preserve"> sa NFP, resp. jeho časť (ďalej aj „platba“) poskytuje na Oprávnené výdavky Projektu na základe Prijímateľom predložených neuhradených účtovných dokladov</w:t>
      </w:r>
      <w:ins w:id="2" w:author="Autor">
        <w:r w:rsidR="00885615">
          <w:rPr>
            <w:sz w:val="22"/>
            <w:szCs w:val="22"/>
          </w:rPr>
          <w:t xml:space="preserve"> </w:t>
        </w:r>
        <w:r w:rsidR="00002ECC">
          <w:rPr>
            <w:sz w:val="22"/>
            <w:szCs w:val="22"/>
          </w:rPr>
          <w:t>/</w:t>
        </w:r>
        <w:r w:rsidR="00885615">
          <w:rPr>
            <w:sz w:val="22"/>
            <w:szCs w:val="22"/>
          </w:rPr>
          <w:t xml:space="preserve"> </w:t>
        </w:r>
        <w:r w:rsidR="00002ECC">
          <w:rPr>
            <w:sz w:val="22"/>
            <w:szCs w:val="22"/>
          </w:rPr>
          <w:t>časti účtovných dokladov</w:t>
        </w:r>
      </w:ins>
      <w:r w:rsidRPr="003B1B29">
        <w:rPr>
          <w:sz w:val="22"/>
          <w:szCs w:val="22"/>
        </w:rPr>
        <w:t xml:space="preserve">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ins w:id="3" w:author="Autor">
        <w:r w:rsidR="00885615">
          <w:rPr>
            <w:sz w:val="22"/>
            <w:szCs w:val="22"/>
          </w:rPr>
          <w:t xml:space="preserve">, pričom vlastné zdroje Prijímateľa môžu byť uhradené Dodávateľovi </w:t>
        </w:r>
        <w:r w:rsidR="0098020C">
          <w:rPr>
            <w:sz w:val="22"/>
            <w:szCs w:val="22"/>
          </w:rPr>
          <w:t xml:space="preserve">Projektu </w:t>
        </w:r>
        <w:r w:rsidR="00885615">
          <w:rPr>
            <w:sz w:val="22"/>
            <w:szCs w:val="22"/>
          </w:rPr>
          <w:t xml:space="preserve">aj pred pripísaním finančných prostriedkov na účte Prijímateľa za poskytnuté </w:t>
        </w:r>
        <w:proofErr w:type="spellStart"/>
        <w:r w:rsidR="00885615">
          <w:rPr>
            <w:sz w:val="22"/>
            <w:szCs w:val="22"/>
          </w:rPr>
          <w:t>predfinancovanie</w:t>
        </w:r>
        <w:proofErr w:type="spellEnd"/>
        <w:del w:id="4" w:author="Autor">
          <w:r w:rsidR="00885615" w:rsidDel="00556722">
            <w:rPr>
              <w:sz w:val="22"/>
              <w:szCs w:val="22"/>
            </w:rPr>
            <w:delText xml:space="preserve">. </w:delText>
          </w:r>
        </w:del>
      </w:ins>
      <w:del w:id="5" w:author="Autor">
        <w:r w:rsidRPr="00A91910" w:rsidDel="00556722">
          <w:rPr>
            <w:sz w:val="22"/>
            <w:szCs w:val="22"/>
          </w:rPr>
          <w:delText>.</w:delText>
        </w:r>
      </w:del>
      <w:ins w:id="6" w:author="Autor">
        <w:r w:rsidR="00556722">
          <w:rPr>
            <w:sz w:val="22"/>
            <w:szCs w:val="22"/>
          </w:rPr>
          <w:t xml:space="preserve">. </w:t>
        </w:r>
      </w:ins>
      <w:del w:id="7" w:author="Autor">
        <w:r w:rsidRPr="00A91910" w:rsidDel="00885615">
          <w:rPr>
            <w:sz w:val="22"/>
            <w:szCs w:val="22"/>
          </w:rPr>
          <w:delText xml:space="preserve"> </w:delText>
        </w:r>
      </w:del>
      <w:r w:rsidR="00735BE5">
        <w:rPr>
          <w:sz w:val="22"/>
          <w:szCs w:val="22"/>
        </w:rPr>
        <w:t xml:space="preserve">Podrobnosti a detailné postupy realizácie platieb systémom </w:t>
      </w:r>
      <w:proofErr w:type="spellStart"/>
      <w:r w:rsidR="00CC56A4">
        <w:rPr>
          <w:sz w:val="22"/>
          <w:szCs w:val="22"/>
        </w:rPr>
        <w:t>pre</w:t>
      </w:r>
      <w:r w:rsidR="00905F87">
        <w:rPr>
          <w:sz w:val="22"/>
          <w:szCs w:val="22"/>
        </w:rPr>
        <w:t>d</w:t>
      </w:r>
      <w:r w:rsidR="00CC56A4">
        <w:rPr>
          <w:sz w:val="22"/>
          <w:szCs w:val="22"/>
        </w:rPr>
        <w:t>financovania</w:t>
      </w:r>
      <w:proofErr w:type="spellEnd"/>
      <w:r w:rsidR="00CC56A4">
        <w:rPr>
          <w:sz w:val="22"/>
          <w:szCs w:val="22"/>
        </w:rPr>
        <w:t xml:space="preserve"> </w:t>
      </w:r>
      <w:r w:rsidR="00735BE5">
        <w:rPr>
          <w:sz w:val="22"/>
          <w:szCs w:val="22"/>
        </w:rPr>
        <w:t>sú upravené v</w:t>
      </w:r>
      <w:r w:rsidR="001C6578">
        <w:rPr>
          <w:sz w:val="22"/>
          <w:szCs w:val="22"/>
        </w:rPr>
        <w:t> </w:t>
      </w:r>
      <w:commentRangeStart w:id="8"/>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8"/>
      <w:r w:rsidR="00510D6A">
        <w:rPr>
          <w:rStyle w:val="Odkaznakomentr"/>
          <w:rFonts w:eastAsia="Times New Roman"/>
          <w:lang w:val="x-none" w:eastAsia="x-none"/>
        </w:rPr>
        <w:commentReference w:id="8"/>
      </w:r>
      <w:r w:rsidR="00CC56A4">
        <w:rPr>
          <w:sz w:val="22"/>
          <w:szCs w:val="22"/>
        </w:rPr>
        <w:t>S</w:t>
      </w:r>
      <w:r w:rsidR="00735BE5">
        <w:rPr>
          <w:sz w:val="22"/>
          <w:szCs w:val="22"/>
        </w:rPr>
        <w:t xml:space="preserve">ystému finančného riadenia, ktorý sa Zmluvné strany zaväzujú dodržiavať. </w:t>
      </w:r>
    </w:p>
    <w:p w14:paraId="47D393CB" w14:textId="77777777" w:rsidR="00A91910" w:rsidRPr="00A91910" w:rsidRDefault="00A91910" w:rsidP="00D72FF2">
      <w:pPr>
        <w:pStyle w:val="Odsekzoznamu1"/>
        <w:spacing w:after="120" w:line="276" w:lineRule="auto"/>
        <w:jc w:val="both"/>
        <w:rPr>
          <w:sz w:val="22"/>
          <w:szCs w:val="22"/>
        </w:rPr>
      </w:pPr>
    </w:p>
    <w:p w14:paraId="1AD9A625" w14:textId="5265B4AD"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w:t>
      </w:r>
      <w:proofErr w:type="spellStart"/>
      <w:r w:rsidRPr="00A91910">
        <w:rPr>
          <w:sz w:val="22"/>
          <w:szCs w:val="22"/>
        </w:rPr>
        <w:t>predfinancovania</w:t>
      </w:r>
      <w:proofErr w:type="spellEnd"/>
      <w:r w:rsidRPr="00A91910">
        <w:rPr>
          <w:sz w:val="22"/>
          <w:szCs w:val="22"/>
        </w:rPr>
        <w:t>),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 xml:space="preserve">musí byť v súlade s rozpočtom Projektu. Prijímateľ v rámci formulára Žiadosti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p>
    <w:p w14:paraId="2AC7934A" w14:textId="77777777" w:rsidR="00A91910" w:rsidRPr="00A91910" w:rsidRDefault="00A91910" w:rsidP="00D72FF2">
      <w:pPr>
        <w:pStyle w:val="Odsekzoznamu1"/>
        <w:spacing w:line="276" w:lineRule="auto"/>
        <w:rPr>
          <w:sz w:val="22"/>
          <w:szCs w:val="22"/>
        </w:rPr>
      </w:pPr>
    </w:p>
    <w:p w14:paraId="456A3A0D" w14:textId="4A58EBD7"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Spolu so Žiadosťou o platbu (poskytnutie </w:t>
      </w:r>
      <w:proofErr w:type="spellStart"/>
      <w:r w:rsidRPr="00A91910">
        <w:rPr>
          <w:sz w:val="22"/>
          <w:szCs w:val="22"/>
        </w:rPr>
        <w:t>predfinancovania</w:t>
      </w:r>
      <w:proofErr w:type="spellEnd"/>
      <w:r w:rsidRPr="00A91910">
        <w:rPr>
          <w:sz w:val="22"/>
          <w:szCs w:val="22"/>
        </w:rPr>
        <w:t xml:space="preserve">) </w:t>
      </w:r>
      <w:r w:rsidRPr="003B1B29">
        <w:rPr>
          <w:sz w:val="22"/>
          <w:szCs w:val="22"/>
        </w:rPr>
        <w:t>predkladá Prijímateľ aj neuhradené účtovné doklady</w:t>
      </w:r>
      <w:ins w:id="9" w:author="Autor">
        <w:r w:rsidR="00556722">
          <w:rPr>
            <w:sz w:val="22"/>
            <w:szCs w:val="22"/>
          </w:rPr>
          <w:t xml:space="preserve"> </w:t>
        </w:r>
        <w:r w:rsidR="00002ECC">
          <w:rPr>
            <w:sz w:val="22"/>
            <w:szCs w:val="22"/>
          </w:rPr>
          <w:t>/</w:t>
        </w:r>
        <w:r w:rsidR="00556722">
          <w:rPr>
            <w:sz w:val="22"/>
            <w:szCs w:val="22"/>
          </w:rPr>
          <w:t xml:space="preserve"> </w:t>
        </w:r>
        <w:r w:rsidR="00002ECC">
          <w:rPr>
            <w:sz w:val="22"/>
            <w:szCs w:val="22"/>
          </w:rPr>
          <w:t>časti účtovných dokladov</w:t>
        </w:r>
      </w:ins>
      <w:r w:rsidRPr="003B1B29">
        <w:rPr>
          <w:sz w:val="22"/>
          <w:szCs w:val="22"/>
        </w:rPr>
        <w:t xml:space="preserve"> (</w:t>
      </w:r>
      <w:r w:rsidR="00CC56A4">
        <w:rPr>
          <w:sz w:val="22"/>
          <w:szCs w:val="22"/>
        </w:rPr>
        <w:t>faktúra</w:t>
      </w:r>
      <w:r w:rsidR="00CC56A4" w:rsidRPr="00802C1A">
        <w:rPr>
          <w:sz w:val="22"/>
          <w:szCs w:val="22"/>
        </w:rPr>
        <w:t xml:space="preserve">, prípadne </w:t>
      </w:r>
      <w:r w:rsidR="00CC56A4">
        <w:rPr>
          <w:sz w:val="22"/>
          <w:szCs w:val="22"/>
        </w:rPr>
        <w:t>doklad</w:t>
      </w:r>
      <w:r w:rsidR="00CC56A4" w:rsidRPr="00802C1A">
        <w:rPr>
          <w:sz w:val="22"/>
          <w:szCs w:val="22"/>
        </w:rPr>
        <w:t xml:space="preserve"> rovnocennej dôkaznej hodnoty</w:t>
      </w:r>
      <w:r w:rsidR="003A5DED">
        <w:rPr>
          <w:sz w:val="22"/>
          <w:szCs w:val="22"/>
        </w:rPr>
        <w:t>, resp. ich kópia</w:t>
      </w:r>
      <w:r w:rsidR="00CC56A4">
        <w:rPr>
          <w:sz w:val="22"/>
          <w:szCs w:val="22"/>
        </w:rPr>
        <w:t xml:space="preserve">) prijaté od </w:t>
      </w:r>
      <w:r w:rsidR="00F73453">
        <w:rPr>
          <w:sz w:val="22"/>
          <w:szCs w:val="22"/>
        </w:rPr>
        <w:t>D</w:t>
      </w:r>
      <w:r w:rsidR="00CC56A4">
        <w:rPr>
          <w:sz w:val="22"/>
          <w:szCs w:val="22"/>
        </w:rPr>
        <w:t>odávateľa</w:t>
      </w:r>
      <w:r w:rsidR="0091448C">
        <w:rPr>
          <w:sz w:val="22"/>
          <w:szCs w:val="22"/>
        </w:rPr>
        <w:t xml:space="preserve"> P</w:t>
      </w:r>
      <w:r w:rsidR="00F73453">
        <w:rPr>
          <w:sz w:val="22"/>
          <w:szCs w:val="22"/>
        </w:rPr>
        <w:t>rojektu</w:t>
      </w:r>
      <w:r w:rsidR="00CC56A4">
        <w:rPr>
          <w:sz w:val="22"/>
          <w:szCs w:val="22"/>
        </w:rPr>
        <w:t xml:space="preserve"> a </w:t>
      </w:r>
      <w:r w:rsidR="00CC56A4" w:rsidRPr="00802C1A">
        <w:rPr>
          <w:sz w:val="22"/>
          <w:szCs w:val="22"/>
        </w:rPr>
        <w:t xml:space="preserve">relevantnú podpornú </w:t>
      </w:r>
      <w:r w:rsidR="00CC56A4" w:rsidRPr="003B1B29">
        <w:rPr>
          <w:sz w:val="22"/>
          <w:szCs w:val="22"/>
        </w:rPr>
        <w:t>dokumentáciu</w:t>
      </w:r>
      <w:ins w:id="10" w:author="Autor">
        <w:del w:id="11" w:author="Autor">
          <w:r w:rsidR="00903B26" w:rsidDel="00556722">
            <w:rPr>
              <w:sz w:val="22"/>
              <w:szCs w:val="22"/>
            </w:rPr>
            <w:delText xml:space="preserve"> </w:delText>
          </w:r>
        </w:del>
      </w:ins>
      <w:r w:rsidR="003A5DED">
        <w:rPr>
          <w:sz w:val="22"/>
          <w:szCs w:val="22"/>
        </w:rPr>
        <w:t>, resp. jej kópiu</w:t>
      </w:r>
      <w:r w:rsidR="00CD7B96">
        <w:rPr>
          <w:sz w:val="22"/>
          <w:szCs w:val="22"/>
        </w:rPr>
        <w:t xml:space="preserve">, ktorej minimálny rozsah stanovuje Systém riadenia EŠIF a </w:t>
      </w:r>
      <w:r w:rsidR="001B1F4E">
        <w:rPr>
          <w:sz w:val="22"/>
          <w:szCs w:val="22"/>
        </w:rPr>
        <w:t>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 xml:space="preserve">aj hotovostné úhrady, tieto výdavky zahrnie do Žiadosti o platbu </w:t>
      </w:r>
      <w:r w:rsidR="006F2659" w:rsidRPr="003B1B29">
        <w:rPr>
          <w:sz w:val="22"/>
          <w:szCs w:val="22"/>
        </w:rPr>
        <w:t xml:space="preserve">(poskytnutie </w:t>
      </w:r>
      <w:proofErr w:type="spellStart"/>
      <w:r w:rsidR="006F2659" w:rsidRPr="003B1B29">
        <w:rPr>
          <w:sz w:val="22"/>
          <w:szCs w:val="22"/>
        </w:rPr>
        <w:t>predfinancovania</w:t>
      </w:r>
      <w:proofErr w:type="spellEnd"/>
      <w:r w:rsidR="006F2659" w:rsidRPr="003B1B29">
        <w:rPr>
          <w:sz w:val="22"/>
          <w:szCs w:val="22"/>
        </w:rPr>
        <w:t xml:space="preserve">) </w:t>
      </w:r>
      <w:r w:rsidRPr="003B1B29">
        <w:rPr>
          <w:sz w:val="22"/>
          <w:szCs w:val="22"/>
        </w:rPr>
        <w:t>a predloží k nim príslušné účtovné doklady, ktoré potvrdzujú hotovostnú úhradu (napr. pokladničný blok).</w:t>
      </w:r>
      <w:r w:rsidRPr="00A91910">
        <w:rPr>
          <w:sz w:val="22"/>
          <w:szCs w:val="22"/>
        </w:rPr>
        <w:t xml:space="preserve"> </w:t>
      </w:r>
      <w:r w:rsidR="00CC56A4" w:rsidRPr="00691C16">
        <w:rPr>
          <w:rFonts w:cs="Arial"/>
          <w:sz w:val="22"/>
          <w:szCs w:val="22"/>
        </w:rPr>
        <w:t xml:space="preserve">Prijímateľ môže do </w:t>
      </w:r>
      <w:r w:rsidR="00F73453">
        <w:rPr>
          <w:rFonts w:cs="Arial"/>
          <w:sz w:val="22"/>
          <w:szCs w:val="22"/>
        </w:rPr>
        <w:t>Ž</w:t>
      </w:r>
      <w:r w:rsidR="00CC56A4" w:rsidRPr="00691C16">
        <w:rPr>
          <w:rFonts w:cs="Arial"/>
          <w:sz w:val="22"/>
          <w:szCs w:val="22"/>
        </w:rPr>
        <w:t xml:space="preserve">iadosti o platbu (poskytnutie </w:t>
      </w:r>
      <w:proofErr w:type="spellStart"/>
      <w:r w:rsidR="00CC56A4" w:rsidRPr="00691C16">
        <w:rPr>
          <w:rFonts w:cs="Arial"/>
          <w:sz w:val="22"/>
          <w:szCs w:val="22"/>
        </w:rPr>
        <w:t>predfinancovania</w:t>
      </w:r>
      <w:proofErr w:type="spellEnd"/>
      <w:r w:rsidR="00CC56A4" w:rsidRPr="00691C16">
        <w:rPr>
          <w:rFonts w:cs="Arial"/>
          <w:sz w:val="22"/>
          <w:szCs w:val="22"/>
        </w:rPr>
        <w:t>) zahrnúť aj</w:t>
      </w:r>
      <w:r w:rsidR="00CA5519">
        <w:rPr>
          <w:rFonts w:cs="Arial"/>
          <w:sz w:val="22"/>
          <w:szCs w:val="22"/>
        </w:rPr>
        <w:t xml:space="preserve"> hotovostnú a</w:t>
      </w:r>
      <w:r w:rsidR="00CD7B96">
        <w:rPr>
          <w:rFonts w:cs="Arial"/>
          <w:sz w:val="22"/>
          <w:szCs w:val="22"/>
        </w:rPr>
        <w:t>lebo</w:t>
      </w:r>
      <w:r w:rsidR="00CC56A4"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735BE5">
        <w:rPr>
          <w:rFonts w:cs="Arial"/>
          <w:sz w:val="22"/>
          <w:szCs w:val="22"/>
        </w:rPr>
        <w:t>EŠIF</w:t>
      </w:r>
      <w:r w:rsidR="00CC56A4" w:rsidRPr="00691C16">
        <w:rPr>
          <w:rFonts w:cs="Arial"/>
          <w:sz w:val="22"/>
          <w:szCs w:val="22"/>
        </w:rPr>
        <w:t xml:space="preserve"> a </w:t>
      </w:r>
      <w:r w:rsidR="00AA2EE0">
        <w:rPr>
          <w:rFonts w:cs="Arial"/>
          <w:sz w:val="22"/>
          <w:szCs w:val="22"/>
        </w:rPr>
        <w:t>Poskytovateľ</w:t>
      </w:r>
      <w:r w:rsidR="00CC56A4" w:rsidRPr="00691C16">
        <w:rPr>
          <w:rFonts w:cs="Arial"/>
          <w:sz w:val="22"/>
          <w:szCs w:val="22"/>
        </w:rPr>
        <w:t>.</w:t>
      </w:r>
    </w:p>
    <w:p w14:paraId="1741D918" w14:textId="77777777" w:rsidR="00A91910" w:rsidRPr="00A91910" w:rsidRDefault="00A91910" w:rsidP="00D72FF2">
      <w:pPr>
        <w:pStyle w:val="Odsekzoznamu1"/>
        <w:tabs>
          <w:tab w:val="num" w:pos="1353"/>
        </w:tabs>
        <w:spacing w:after="120" w:line="276" w:lineRule="auto"/>
        <w:jc w:val="both"/>
        <w:rPr>
          <w:sz w:val="22"/>
          <w:szCs w:val="22"/>
        </w:rPr>
      </w:pPr>
    </w:p>
    <w:p w14:paraId="5432356D" w14:textId="5D55F7C1"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del w:id="12" w:author="Autor">
        <w:r w:rsidR="00450750" w:rsidDel="00450750">
          <w:rPr>
            <w:sz w:val="22"/>
            <w:szCs w:val="22"/>
          </w:rPr>
          <w:delText xml:space="preserve">3 </w:delText>
        </w:r>
      </w:del>
      <w:ins w:id="13" w:author="Autor">
        <w:r w:rsidR="00BA5D0E">
          <w:rPr>
            <w:sz w:val="22"/>
            <w:szCs w:val="22"/>
          </w:rPr>
          <w:t>5</w:t>
        </w:r>
      </w:ins>
      <w:r w:rsidR="00481DCF" w:rsidRPr="00FD086A">
        <w:rPr>
          <w:sz w:val="22"/>
          <w:szCs w:val="22"/>
        </w:rPr>
        <w:t xml:space="preserve"> </w:t>
      </w:r>
      <w:ins w:id="14" w:author="Autor">
        <w:del w:id="15" w:author="Autor">
          <w:r w:rsidR="00BA5D0E" w:rsidDel="00903B26">
            <w:rPr>
              <w:sz w:val="22"/>
              <w:szCs w:val="22"/>
            </w:rPr>
            <w:delText xml:space="preserve"> </w:delText>
          </w:r>
        </w:del>
        <w:r w:rsidR="00BA5D0E">
          <w:rPr>
            <w:sz w:val="22"/>
            <w:szCs w:val="22"/>
          </w:rPr>
          <w:t xml:space="preserve">pracovných </w:t>
        </w:r>
      </w:ins>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253869EB" w14:textId="77777777" w:rsidR="00A91910" w:rsidRPr="00A91910" w:rsidRDefault="00A91910" w:rsidP="00D72FF2">
      <w:pPr>
        <w:pStyle w:val="Odsekzoznamu1"/>
        <w:tabs>
          <w:tab w:val="num" w:pos="1353"/>
        </w:tabs>
        <w:spacing w:after="120" w:line="276" w:lineRule="auto"/>
        <w:jc w:val="both"/>
        <w:rPr>
          <w:sz w:val="22"/>
          <w:szCs w:val="22"/>
        </w:rPr>
      </w:pPr>
    </w:p>
    <w:p w14:paraId="0044359D" w14:textId="6D926822" w:rsidR="00A91910" w:rsidRPr="00A91910" w:rsidRDefault="00A91910" w:rsidP="008D1F03">
      <w:pPr>
        <w:pStyle w:val="Odsekzoznamu1"/>
        <w:numPr>
          <w:ilvl w:val="0"/>
          <w:numId w:val="58"/>
        </w:numPr>
        <w:tabs>
          <w:tab w:val="num" w:pos="709"/>
          <w:tab w:val="num" w:pos="1353"/>
        </w:tabs>
        <w:spacing w:after="120" w:line="276" w:lineRule="auto"/>
        <w:jc w:val="both"/>
        <w:rPr>
          <w:sz w:val="22"/>
          <w:szCs w:val="22"/>
        </w:rPr>
      </w:pPr>
      <w:r w:rsidRPr="00A91910">
        <w:rPr>
          <w:sz w:val="22"/>
          <w:szCs w:val="22"/>
        </w:rPr>
        <w:t xml:space="preserve">Po poskytnutí každej platby systémom </w:t>
      </w:r>
      <w:proofErr w:type="spellStart"/>
      <w:r w:rsidRPr="00A91910">
        <w:rPr>
          <w:sz w:val="22"/>
          <w:szCs w:val="22"/>
        </w:rPr>
        <w:t>predfinancovania</w:t>
      </w:r>
      <w:proofErr w:type="spellEnd"/>
      <w:r w:rsidRPr="00A91910">
        <w:rPr>
          <w:sz w:val="22"/>
          <w:szCs w:val="22"/>
        </w:rPr>
        <w:t xml:space="preserve">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p>
    <w:p w14:paraId="53C98853" w14:textId="77777777" w:rsidR="00A91910" w:rsidRPr="00A91910" w:rsidRDefault="00A91910" w:rsidP="00D72FF2">
      <w:pPr>
        <w:pStyle w:val="Odsekzoznamu1"/>
        <w:tabs>
          <w:tab w:val="num" w:pos="1353"/>
        </w:tabs>
        <w:spacing w:after="120" w:line="276" w:lineRule="auto"/>
        <w:jc w:val="both"/>
        <w:rPr>
          <w:sz w:val="22"/>
          <w:szCs w:val="22"/>
        </w:rPr>
      </w:pPr>
    </w:p>
    <w:p w14:paraId="757FAC25" w14:textId="5904EF11"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lastRenderedPageBreak/>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 xml:space="preserve">(zúčtovanie </w:t>
      </w:r>
      <w:proofErr w:type="spellStart"/>
      <w:r w:rsidRPr="003B1B29">
        <w:rPr>
          <w:sz w:val="22"/>
          <w:szCs w:val="22"/>
        </w:rPr>
        <w:t>predfinancovania</w:t>
      </w:r>
      <w:proofErr w:type="spellEnd"/>
      <w:r w:rsidRPr="003B1B29">
        <w:rPr>
          <w:sz w:val="22"/>
          <w:szCs w:val="22"/>
        </w:rPr>
        <w:t>), ktorú predkladá spolu s výpisom z účtu potvrdzujúcom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 xml:space="preserve">(zúčtovanie </w:t>
      </w:r>
      <w:proofErr w:type="spellStart"/>
      <w:r w:rsidR="006F2659" w:rsidRPr="00A91910">
        <w:rPr>
          <w:sz w:val="22"/>
          <w:szCs w:val="22"/>
        </w:rPr>
        <w:t>predfinancovania</w:t>
      </w:r>
      <w:proofErr w:type="spellEnd"/>
      <w:r w:rsidR="006F2659" w:rsidRPr="00A91910">
        <w:rPr>
          <w:sz w:val="22"/>
          <w:szCs w:val="22"/>
        </w:rPr>
        <w:t>)</w:t>
      </w:r>
      <w:r w:rsidR="006F2659">
        <w:rPr>
          <w:sz w:val="22"/>
          <w:szCs w:val="22"/>
        </w:rPr>
        <w:t xml:space="preserve"> </w:t>
      </w:r>
      <w:r w:rsidRPr="00A91910">
        <w:rPr>
          <w:sz w:val="22"/>
          <w:szCs w:val="22"/>
        </w:rPr>
        <w:t xml:space="preserve">– </w:t>
      </w:r>
      <w:r w:rsidRPr="00754499">
        <w:rPr>
          <w:sz w:val="22"/>
          <w:szCs w:val="22"/>
        </w:rPr>
        <w:t>výpis</w:t>
      </w:r>
      <w:r w:rsidR="00CA5519" w:rsidRPr="00754499">
        <w:rPr>
          <w:sz w:val="22"/>
          <w:szCs w:val="22"/>
        </w:rPr>
        <w:t>om</w:t>
      </w:r>
      <w:r w:rsidRPr="00754499">
        <w:rPr>
          <w:sz w:val="22"/>
        </w:rPr>
        <w:t xml:space="preserve"> z účtu alebo </w:t>
      </w:r>
      <w:r w:rsidRPr="00754499">
        <w:rPr>
          <w:sz w:val="22"/>
          <w:szCs w:val="22"/>
        </w:rPr>
        <w:t>prehlásen</w:t>
      </w:r>
      <w:r w:rsidR="00CA5519" w:rsidRPr="00754499">
        <w:rPr>
          <w:sz w:val="22"/>
          <w:szCs w:val="22"/>
        </w:rPr>
        <w:t>ím</w:t>
      </w:r>
      <w:r w:rsidRPr="00754499">
        <w:rPr>
          <w:sz w:val="22"/>
        </w:rPr>
        <w:t xml:space="preserve"> banky o úhrade</w:t>
      </w:r>
      <w:r w:rsidRPr="00A91910">
        <w:rPr>
          <w:sz w:val="22"/>
          <w:szCs w:val="22"/>
        </w:rPr>
        <w:t xml:space="preserve">; tieto doklady </w:t>
      </w:r>
      <w:r w:rsidRPr="00754499">
        <w:rPr>
          <w:sz w:val="22"/>
        </w:rPr>
        <w:t>nie je potrebné predkladať</w:t>
      </w:r>
      <w:r w:rsidRPr="00A91910">
        <w:rPr>
          <w:sz w:val="22"/>
          <w:szCs w:val="22"/>
        </w:rPr>
        <w:t xml:space="preserve"> pri výdavkoch zjednodušene vykazovaných prostredníctvom paušálnej sadzby, jednotkových cien alebo paušálnej sumy. V rámci Žiadosti o platbu (zúčtovanie </w:t>
      </w:r>
      <w:proofErr w:type="spellStart"/>
      <w:r w:rsidRPr="00A91910">
        <w:rPr>
          <w:sz w:val="22"/>
          <w:szCs w:val="22"/>
        </w:rPr>
        <w:t>predfinancovania</w:t>
      </w:r>
      <w:proofErr w:type="spellEnd"/>
      <w:r w:rsidRPr="00A91910">
        <w:rPr>
          <w:sz w:val="22"/>
          <w:szCs w:val="22"/>
        </w:rPr>
        <w:t xml:space="preserve">)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w:t>
      </w:r>
      <w:proofErr w:type="spellStart"/>
      <w:r w:rsidR="00DF36D9">
        <w:rPr>
          <w:sz w:val="22"/>
          <w:szCs w:val="22"/>
        </w:rPr>
        <w:t>predfinancovania</w:t>
      </w:r>
      <w:proofErr w:type="spellEnd"/>
      <w:r w:rsidR="00DF36D9">
        <w:rPr>
          <w:sz w:val="22"/>
          <w:szCs w:val="22"/>
        </w:rPr>
        <w:t>)</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 xml:space="preserve">K jednej Žiadosti o platbu (poskytnutie </w:t>
      </w:r>
      <w:proofErr w:type="spellStart"/>
      <w:r w:rsidRPr="003B1B29">
        <w:rPr>
          <w:sz w:val="22"/>
          <w:szCs w:val="22"/>
        </w:rPr>
        <w:t>predfinancovania</w:t>
      </w:r>
      <w:proofErr w:type="spellEnd"/>
      <w:r w:rsidRPr="003B1B29">
        <w:rPr>
          <w:sz w:val="22"/>
          <w:szCs w:val="22"/>
        </w:rPr>
        <w:t xml:space="preserve">) môže Prijímateľ predložiť Poskytovateľovi len jednu Žiadosť o platbu (zúčtovanie </w:t>
      </w:r>
      <w:proofErr w:type="spellStart"/>
      <w:r w:rsidRPr="003B1B29">
        <w:rPr>
          <w:sz w:val="22"/>
          <w:szCs w:val="22"/>
        </w:rPr>
        <w:t>predfinancovania</w:t>
      </w:r>
      <w:proofErr w:type="spellEnd"/>
      <w:r w:rsidRPr="003B1B29">
        <w:rPr>
          <w:sz w:val="22"/>
          <w:szCs w:val="22"/>
        </w:rPr>
        <w:t>).</w:t>
      </w:r>
      <w:r w:rsidR="00C843D4">
        <w:rPr>
          <w:sz w:val="22"/>
          <w:szCs w:val="22"/>
        </w:rPr>
        <w:t xml:space="preserve"> </w:t>
      </w:r>
      <w:r w:rsidR="00C92165">
        <w:rPr>
          <w:sz w:val="22"/>
          <w:szCs w:val="22"/>
        </w:rPr>
        <w:t>A</w:t>
      </w:r>
      <w:r w:rsidR="00C843D4">
        <w:rPr>
          <w:sz w:val="22"/>
          <w:szCs w:val="22"/>
        </w:rPr>
        <w:t xml:space="preserve">k bolo </w:t>
      </w:r>
      <w:proofErr w:type="spellStart"/>
      <w:r w:rsidR="00C843D4">
        <w:rPr>
          <w:sz w:val="22"/>
          <w:szCs w:val="22"/>
        </w:rPr>
        <w:t>predfinancovanie</w:t>
      </w:r>
      <w:proofErr w:type="spellEnd"/>
      <w:r w:rsidR="00C843D4">
        <w:rPr>
          <w:sz w:val="22"/>
          <w:szCs w:val="22"/>
        </w:rPr>
        <w:t xml:space="preserve"> poskytnuté vo viacerých platbách, z dôvodu vyčlenenej časti nárokovaných finančných prostriedkov z predloženej Žiadosti o platbu (poskytnutie </w:t>
      </w:r>
      <w:proofErr w:type="spellStart"/>
      <w:r w:rsidR="00C843D4">
        <w:rPr>
          <w:sz w:val="22"/>
          <w:szCs w:val="22"/>
        </w:rPr>
        <w:t>predfinancovania</w:t>
      </w:r>
      <w:proofErr w:type="spellEnd"/>
      <w:r w:rsidR="00C843D4">
        <w:rPr>
          <w:sz w:val="22"/>
          <w:szCs w:val="22"/>
        </w:rPr>
        <w:t xml:space="preserve">), je Prijímateľ povinný </w:t>
      </w:r>
      <w:r w:rsidR="00B306A4" w:rsidRPr="00673C47">
        <w:rPr>
          <w:sz w:val="22"/>
          <w:szCs w:val="22"/>
        </w:rPr>
        <w:t>zúčtovať</w:t>
      </w:r>
      <w:r w:rsidR="00C843D4">
        <w:rPr>
          <w:sz w:val="22"/>
          <w:szCs w:val="22"/>
        </w:rPr>
        <w:t xml:space="preserve"> každú jednu poskytnutú platbu </w:t>
      </w:r>
      <w:proofErr w:type="spellStart"/>
      <w:r w:rsidR="00C843D4">
        <w:rPr>
          <w:sz w:val="22"/>
          <w:szCs w:val="22"/>
        </w:rPr>
        <w:t>predfinancovania</w:t>
      </w:r>
      <w:proofErr w:type="spellEnd"/>
      <w:r w:rsidR="00C843D4">
        <w:rPr>
          <w:sz w:val="22"/>
          <w:szCs w:val="22"/>
        </w:rPr>
        <w:t xml:space="preserve"> samostatne (t.</w:t>
      </w:r>
      <w:r w:rsidR="001C6578">
        <w:rPr>
          <w:sz w:val="22"/>
          <w:szCs w:val="22"/>
        </w:rPr>
        <w:t xml:space="preserve"> </w:t>
      </w:r>
      <w:r w:rsidR="00C843D4">
        <w:rPr>
          <w:sz w:val="22"/>
          <w:szCs w:val="22"/>
        </w:rPr>
        <w:t xml:space="preserve">j. predložiť samostatnú Žiadosť o platbu – zúčtovanie </w:t>
      </w:r>
      <w:proofErr w:type="spellStart"/>
      <w:r w:rsidR="00C843D4">
        <w:rPr>
          <w:sz w:val="22"/>
          <w:szCs w:val="22"/>
        </w:rPr>
        <w:t>predfinancovania</w:t>
      </w:r>
      <w:proofErr w:type="spellEnd"/>
      <w:r w:rsidR="00C843D4">
        <w:rPr>
          <w:sz w:val="22"/>
          <w:szCs w:val="22"/>
        </w:rPr>
        <w:t>).</w:t>
      </w:r>
      <w:r w:rsidRPr="003B1B29">
        <w:rPr>
          <w:sz w:val="22"/>
          <w:szCs w:val="22"/>
        </w:rPr>
        <w:t xml:space="preserve"> Nezúčtovaný rozdiel </w:t>
      </w:r>
      <w:r w:rsidR="00DF36D9">
        <w:rPr>
          <w:sz w:val="22"/>
          <w:szCs w:val="22"/>
        </w:rPr>
        <w:t xml:space="preserve">poskytnutého </w:t>
      </w:r>
      <w:proofErr w:type="spellStart"/>
      <w:r w:rsidRPr="003B1B29">
        <w:rPr>
          <w:sz w:val="22"/>
          <w:szCs w:val="22"/>
        </w:rPr>
        <w:t>predfinancovania</w:t>
      </w:r>
      <w:proofErr w:type="spellEnd"/>
      <w:r w:rsidRPr="003B1B29">
        <w:rPr>
          <w:sz w:val="22"/>
          <w:szCs w:val="22"/>
        </w:rPr>
        <w:t xml:space="preserve"> je Prijímateľ povinný najneskôr do </w:t>
      </w:r>
      <w:del w:id="16" w:author="Autor">
        <w:r w:rsidRPr="003B1B29" w:rsidDel="00002ECC">
          <w:rPr>
            <w:sz w:val="22"/>
            <w:szCs w:val="22"/>
          </w:rPr>
          <w:delText xml:space="preserve">5 </w:delText>
        </w:r>
      </w:del>
      <w:ins w:id="17" w:author="Autor">
        <w:r w:rsidR="00002ECC">
          <w:rPr>
            <w:sz w:val="22"/>
            <w:szCs w:val="22"/>
          </w:rPr>
          <w:t>10</w:t>
        </w:r>
        <w:r w:rsidR="00002ECC" w:rsidRPr="003B1B29">
          <w:rPr>
            <w:sz w:val="22"/>
            <w:szCs w:val="22"/>
          </w:rPr>
          <w:t xml:space="preserve"> </w:t>
        </w:r>
      </w:ins>
      <w:r w:rsidRPr="003B1B29">
        <w:rPr>
          <w:sz w:val="22"/>
          <w:szCs w:val="22"/>
        </w:rPr>
        <w:t>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w:t>
      </w:r>
      <w:proofErr w:type="spellStart"/>
      <w:r w:rsidR="00E21FE9">
        <w:rPr>
          <w:sz w:val="22"/>
          <w:szCs w:val="22"/>
        </w:rPr>
        <w:t>predfinancovania</w:t>
      </w:r>
      <w:proofErr w:type="spellEnd"/>
      <w:r w:rsidR="00E21FE9">
        <w:rPr>
          <w:sz w:val="22"/>
          <w:szCs w:val="22"/>
        </w:rPr>
        <w:t xml:space="preserve">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3DFC076B" w14:textId="1176881F" w:rsidR="00A91910" w:rsidRPr="00A91910" w:rsidRDefault="00A91910" w:rsidP="008D1F03">
      <w:pPr>
        <w:pStyle w:val="Odsekzoznamu1"/>
        <w:tabs>
          <w:tab w:val="num" w:pos="1353"/>
        </w:tabs>
        <w:spacing w:after="120" w:line="276" w:lineRule="auto"/>
        <w:jc w:val="both"/>
        <w:rPr>
          <w:sz w:val="22"/>
          <w:szCs w:val="22"/>
        </w:rPr>
      </w:pPr>
    </w:p>
    <w:p w14:paraId="08B57701" w14:textId="77777777" w:rsidR="00A91910" w:rsidRPr="00A91910" w:rsidRDefault="00A91910" w:rsidP="00D72FF2">
      <w:pPr>
        <w:pStyle w:val="Odsekzoznamu1"/>
        <w:tabs>
          <w:tab w:val="num" w:pos="1353"/>
        </w:tabs>
        <w:spacing w:after="120" w:line="276" w:lineRule="auto"/>
        <w:jc w:val="both"/>
        <w:rPr>
          <w:sz w:val="22"/>
          <w:szCs w:val="22"/>
        </w:rPr>
      </w:pPr>
    </w:p>
    <w:p w14:paraId="34A320C1" w14:textId="77777777" w:rsid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 xml:space="preserve">ak sa o skutočnosti, že došlo k vyplateniu alebo schváleniu platby na základe nesprávnych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712C5936" w14:textId="77777777" w:rsidR="008A7C34" w:rsidRDefault="008A7C34" w:rsidP="008D1F03">
      <w:pPr>
        <w:pStyle w:val="Odsekzoznamu"/>
        <w:rPr>
          <w:sz w:val="22"/>
          <w:szCs w:val="22"/>
        </w:rPr>
      </w:pPr>
    </w:p>
    <w:p w14:paraId="4D67694C" w14:textId="1865C62A" w:rsidR="008A7C34" w:rsidRDefault="008A7C34" w:rsidP="008A7C34">
      <w:pPr>
        <w:pStyle w:val="Odsekzoznamu1"/>
        <w:numPr>
          <w:ilvl w:val="0"/>
          <w:numId w:val="58"/>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 xml:space="preserve">finančnej </w:t>
      </w:r>
      <w:r w:rsidRPr="00A1088D">
        <w:rPr>
          <w:sz w:val="22"/>
          <w:szCs w:val="22"/>
        </w:rPr>
        <w:t>kontrole a audite a článku</w:t>
      </w:r>
      <w:r w:rsidRPr="00C65054">
        <w:rPr>
          <w:sz w:val="22"/>
          <w:szCs w:val="22"/>
        </w:rPr>
        <w:t xml:space="preserve"> </w:t>
      </w:r>
      <w:r w:rsidR="00B80AD2">
        <w:rPr>
          <w:sz w:val="22"/>
          <w:szCs w:val="22"/>
        </w:rPr>
        <w:t>125</w:t>
      </w:r>
      <w:r w:rsidRPr="00C65054">
        <w:rPr>
          <w:sz w:val="22"/>
          <w:szCs w:val="22"/>
        </w:rPr>
        <w:t xml:space="preserve"> všeobecného nariadenia</w:t>
      </w:r>
      <w:r>
        <w:rPr>
          <w:sz w:val="22"/>
          <w:szCs w:val="22"/>
        </w:rPr>
        <w:t xml:space="preserve">, </w:t>
      </w:r>
      <w:r w:rsidR="00E35C30">
        <w:rPr>
          <w:sz w:val="22"/>
          <w:szCs w:val="22"/>
        </w:rPr>
        <w:t>p</w:t>
      </w:r>
      <w:r>
        <w:rPr>
          <w:sz w:val="22"/>
          <w:szCs w:val="22"/>
        </w:rPr>
        <w:t>ričom Prijímateľ</w:t>
      </w:r>
      <w:r w:rsidR="00B1318E">
        <w:rPr>
          <w:sz w:val="22"/>
          <w:szCs w:val="22"/>
        </w:rPr>
        <w:t xml:space="preserve"> je</w:t>
      </w:r>
      <w:r>
        <w:rPr>
          <w:sz w:val="22"/>
          <w:szCs w:val="22"/>
        </w:rPr>
        <w:t xml:space="preserve"> povinný sa na úče</w:t>
      </w:r>
      <w:r w:rsidR="00F461A9">
        <w:rPr>
          <w:sz w:val="22"/>
          <w:szCs w:val="22"/>
        </w:rPr>
        <w:t>ly výkonu kontroly riadiť § 21 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133F6C0B" w14:textId="77777777" w:rsidR="00B77491" w:rsidRPr="001E030D" w:rsidRDefault="00B77491" w:rsidP="001E030D">
      <w:pPr>
        <w:pStyle w:val="Odsekzoznamu1"/>
        <w:spacing w:after="120" w:line="276" w:lineRule="auto"/>
        <w:ind w:left="360"/>
        <w:jc w:val="both"/>
        <w:rPr>
          <w:sz w:val="22"/>
          <w:szCs w:val="22"/>
        </w:rPr>
      </w:pPr>
    </w:p>
    <w:p w14:paraId="032096E6" w14:textId="62FBF23C" w:rsidR="00A91910" w:rsidRPr="001E030D" w:rsidRDefault="00A91910" w:rsidP="00510D6A">
      <w:pPr>
        <w:pStyle w:val="Odsekzoznamu1"/>
        <w:numPr>
          <w:ilvl w:val="0"/>
          <w:numId w:val="58"/>
        </w:numPr>
        <w:spacing w:after="120" w:line="276" w:lineRule="auto"/>
        <w:jc w:val="both"/>
        <w:rPr>
          <w:sz w:val="22"/>
          <w:szCs w:val="22"/>
        </w:rPr>
      </w:pPr>
      <w:r w:rsidRPr="001E030D">
        <w:rPr>
          <w:sz w:val="22"/>
          <w:szCs w:val="22"/>
        </w:rPr>
        <w:t xml:space="preserve">Po vykonaní kontroly </w:t>
      </w:r>
      <w:r w:rsidR="006F3FBB" w:rsidRPr="001E030D">
        <w:rPr>
          <w:sz w:val="22"/>
          <w:szCs w:val="22"/>
        </w:rPr>
        <w:t xml:space="preserve">podľa predchádzajúceho odseku </w:t>
      </w:r>
      <w:r w:rsidRPr="001E030D">
        <w:rPr>
          <w:sz w:val="22"/>
          <w:szCs w:val="22"/>
        </w:rPr>
        <w:t xml:space="preserve">Poskytovateľ Žiadosť o platbu </w:t>
      </w:r>
      <w:r w:rsidR="0021081B" w:rsidRPr="001E030D">
        <w:rPr>
          <w:sz w:val="22"/>
          <w:szCs w:val="22"/>
        </w:rPr>
        <w:t xml:space="preserve">(poskytnutie </w:t>
      </w:r>
      <w:proofErr w:type="spellStart"/>
      <w:r w:rsidR="0021081B" w:rsidRPr="001E030D">
        <w:rPr>
          <w:sz w:val="22"/>
          <w:szCs w:val="22"/>
        </w:rPr>
        <w:t>predfinancovania</w:t>
      </w:r>
      <w:proofErr w:type="spellEnd"/>
      <w:r w:rsidR="0021081B" w:rsidRPr="001E030D">
        <w:rPr>
          <w:sz w:val="22"/>
          <w:szCs w:val="22"/>
        </w:rPr>
        <w:t xml:space="preserve">) </w:t>
      </w:r>
      <w:r w:rsidRPr="001E030D">
        <w:rPr>
          <w:sz w:val="22"/>
          <w:szCs w:val="22"/>
        </w:rPr>
        <w:t xml:space="preserve">a Žiadosť o platbu (zúčtovanie </w:t>
      </w:r>
      <w:proofErr w:type="spellStart"/>
      <w:r w:rsidRPr="001E030D">
        <w:rPr>
          <w:sz w:val="22"/>
          <w:szCs w:val="22"/>
        </w:rPr>
        <w:t>predfinancovania</w:t>
      </w:r>
      <w:proofErr w:type="spellEnd"/>
      <w:r w:rsidRPr="001E030D">
        <w:rPr>
          <w:sz w:val="22"/>
          <w:szCs w:val="22"/>
        </w:rPr>
        <w:t xml:space="preserve">) </w:t>
      </w:r>
      <w:r w:rsidRPr="00754499">
        <w:rPr>
          <w:sz w:val="22"/>
        </w:rPr>
        <w:t>schváli v plnej výške</w:t>
      </w:r>
      <w:r w:rsidRPr="00C10D57">
        <w:rPr>
          <w:sz w:val="22"/>
          <w:szCs w:val="22"/>
        </w:rPr>
        <w:t xml:space="preserve">, </w:t>
      </w:r>
      <w:r w:rsidRPr="00754499">
        <w:rPr>
          <w:sz w:val="22"/>
        </w:rPr>
        <w:t>schváli v zníženej výške</w:t>
      </w:r>
      <w:r w:rsidR="00B0411F" w:rsidRPr="00C10D57">
        <w:rPr>
          <w:sz w:val="22"/>
          <w:szCs w:val="22"/>
        </w:rPr>
        <w:t xml:space="preserve">, </w:t>
      </w:r>
      <w:r w:rsidR="00B0411F" w:rsidRPr="00754499">
        <w:rPr>
          <w:sz w:val="22"/>
        </w:rPr>
        <w:t>zamietne</w:t>
      </w:r>
      <w:r w:rsidR="002857DB">
        <w:rPr>
          <w:sz w:val="22"/>
          <w:szCs w:val="22"/>
        </w:rPr>
        <w:t xml:space="preserve"> alebo</w:t>
      </w:r>
      <w:r w:rsidRPr="001E030D">
        <w:rPr>
          <w:sz w:val="22"/>
          <w:szCs w:val="22"/>
        </w:rPr>
        <w:t xml:space="preserve"> </w:t>
      </w:r>
      <w:r w:rsidR="00FD6506">
        <w:rPr>
          <w:sz w:val="22"/>
          <w:szCs w:val="22"/>
        </w:rPr>
        <w:t>pozastaví</w:t>
      </w:r>
      <w:r w:rsidR="002857DB">
        <w:rPr>
          <w:sz w:val="22"/>
          <w:szCs w:val="22"/>
        </w:rPr>
        <w:t>, pričom</w:t>
      </w:r>
      <w:r w:rsidRPr="001E030D">
        <w:rPr>
          <w:sz w:val="22"/>
          <w:szCs w:val="22"/>
        </w:rPr>
        <w:t xml:space="preserve"> </w:t>
      </w:r>
      <w:r w:rsidR="00DF36D9">
        <w:rPr>
          <w:sz w:val="22"/>
          <w:szCs w:val="22"/>
        </w:rPr>
        <w:t xml:space="preserve">zo Žiadosti o platbu (poskytnutie </w:t>
      </w:r>
      <w:proofErr w:type="spellStart"/>
      <w:r w:rsidR="00DF36D9">
        <w:rPr>
          <w:sz w:val="22"/>
          <w:szCs w:val="22"/>
        </w:rPr>
        <w:t>pre</w:t>
      </w:r>
      <w:r w:rsidR="00C843D4">
        <w:rPr>
          <w:sz w:val="22"/>
          <w:szCs w:val="22"/>
        </w:rPr>
        <w:t>d</w:t>
      </w:r>
      <w:r w:rsidR="00DF36D9">
        <w:rPr>
          <w:sz w:val="22"/>
          <w:szCs w:val="22"/>
        </w:rPr>
        <w:t>financovania</w:t>
      </w:r>
      <w:proofErr w:type="spellEnd"/>
      <w:r w:rsidR="00DF36D9">
        <w:rPr>
          <w:sz w:val="22"/>
          <w:szCs w:val="22"/>
        </w:rPr>
        <w:t xml:space="preserve">) </w:t>
      </w:r>
      <w:r w:rsidR="002857DB">
        <w:rPr>
          <w:sz w:val="22"/>
          <w:szCs w:val="22"/>
        </w:rPr>
        <w:t xml:space="preserve">môže časť nárokovaných výdavkov, u ktorých je potrebné pokračovať v kontrole, </w:t>
      </w:r>
      <w:r w:rsidR="00B0411F" w:rsidRPr="00754499">
        <w:rPr>
          <w:sz w:val="22"/>
        </w:rPr>
        <w:t>vyčlen</w:t>
      </w:r>
      <w:r w:rsidR="002857DB">
        <w:rPr>
          <w:sz w:val="22"/>
        </w:rPr>
        <w:t xml:space="preserve">iť, a to v lehotách určených Systémom finančného riadenia, resp. vo Výnimke zo Systému finančného riadenia štrukturálnych fondov, Kohézneho fondu a Európskeho námorného a rybárskeho fondu na programové obdobie 2014-2020 zo </w:t>
      </w:r>
      <w:commentRangeStart w:id="18"/>
      <w:r w:rsidR="002857DB">
        <w:rPr>
          <w:sz w:val="22"/>
        </w:rPr>
        <w:t>dňa</w:t>
      </w:r>
      <w:commentRangeEnd w:id="18"/>
      <w:r w:rsidR="002857DB">
        <w:rPr>
          <w:rStyle w:val="Odkaznakomentr"/>
          <w:rFonts w:eastAsia="Times New Roman"/>
          <w:lang w:val="x-none" w:eastAsia="x-none"/>
        </w:rPr>
        <w:commentReference w:id="18"/>
      </w:r>
      <w:r w:rsidR="002857DB">
        <w:rPr>
          <w:sz w:val="22"/>
        </w:rPr>
        <w:t xml:space="preserve"> ...</w:t>
      </w:r>
      <w:r w:rsidR="00B0411F" w:rsidRPr="00754499">
        <w:rPr>
          <w:sz w:val="22"/>
        </w:rPr>
        <w:t xml:space="preserve"> </w:t>
      </w:r>
      <w:r w:rsidRPr="001E030D">
        <w:rPr>
          <w:sz w:val="22"/>
          <w:szCs w:val="22"/>
        </w:rPr>
        <w:t xml:space="preserve"> Prijímateľovi vznikne nárok na schválenie Žiadosti o platbu (zúčtovanie </w:t>
      </w:r>
      <w:proofErr w:type="spellStart"/>
      <w:r w:rsidRPr="001E030D">
        <w:rPr>
          <w:sz w:val="22"/>
          <w:szCs w:val="22"/>
        </w:rPr>
        <w:t>predfinancovania</w:t>
      </w:r>
      <w:proofErr w:type="spellEnd"/>
      <w:r w:rsidRPr="001E030D">
        <w:rPr>
          <w:sz w:val="22"/>
          <w:szCs w:val="22"/>
        </w:rPr>
        <w:t>)</w:t>
      </w:r>
      <w:r w:rsidR="00DF36D9">
        <w:rPr>
          <w:sz w:val="22"/>
          <w:szCs w:val="22"/>
        </w:rPr>
        <w:t xml:space="preserve"> a Žiadosti o platbu (poskytnutie </w:t>
      </w:r>
      <w:proofErr w:type="spellStart"/>
      <w:r w:rsidR="00DF36D9">
        <w:rPr>
          <w:sz w:val="22"/>
          <w:szCs w:val="22"/>
        </w:rPr>
        <w:t>predfinancovani</w:t>
      </w:r>
      <w:r w:rsidR="0018671C">
        <w:rPr>
          <w:sz w:val="22"/>
          <w:szCs w:val="22"/>
        </w:rPr>
        <w:t>a</w:t>
      </w:r>
      <w:proofErr w:type="spellEnd"/>
      <w:r w:rsidR="00DF36D9">
        <w:rPr>
          <w:sz w:val="22"/>
          <w:szCs w:val="22"/>
        </w:rPr>
        <w:t>)</w:t>
      </w:r>
      <w:r w:rsidRPr="001E030D">
        <w:rPr>
          <w:sz w:val="22"/>
          <w:szCs w:val="22"/>
        </w:rPr>
        <w:t xml:space="preserve">, iba ak podá túto Žiadosť o platbu úplnú a správnu, a to až v momente schválenia súhrnnej Žiadosti o platbu Certifikačným orgánom a len </w:t>
      </w:r>
      <w:r w:rsidRPr="001E030D">
        <w:rPr>
          <w:sz w:val="22"/>
          <w:szCs w:val="22"/>
        </w:rPr>
        <w:lastRenderedPageBreak/>
        <w:t xml:space="preserve">v rozsahu Schválených oprávnených výdavkov zo strany Poskytovateľa a Certifikačného orgánu. </w:t>
      </w:r>
    </w:p>
    <w:p w14:paraId="1449B22D" w14:textId="77777777" w:rsidR="00A91910" w:rsidRPr="00A91910" w:rsidRDefault="00A91910" w:rsidP="008D1F03">
      <w:pPr>
        <w:pStyle w:val="Odsekzoznamu1"/>
        <w:tabs>
          <w:tab w:val="num" w:pos="1353"/>
        </w:tabs>
        <w:spacing w:after="120" w:line="276" w:lineRule="auto"/>
        <w:ind w:left="360"/>
        <w:jc w:val="both"/>
        <w:rPr>
          <w:sz w:val="22"/>
          <w:szCs w:val="22"/>
        </w:rPr>
      </w:pPr>
    </w:p>
    <w:p w14:paraId="1DC7ABE2" w14:textId="0884FA54" w:rsidR="000D1AD5" w:rsidRDefault="004E0031" w:rsidP="00533AAF">
      <w:pPr>
        <w:pStyle w:val="Odsekzoznamu"/>
        <w:numPr>
          <w:ilvl w:val="0"/>
          <w:numId w:val="58"/>
        </w:numPr>
        <w:rPr>
          <w:sz w:val="22"/>
          <w:szCs w:val="22"/>
        </w:rPr>
      </w:pPr>
      <w:proofErr w:type="spellStart"/>
      <w:r>
        <w:rPr>
          <w:sz w:val="22"/>
          <w:szCs w:val="22"/>
        </w:rPr>
        <w:t>Predfinancovanie</w:t>
      </w:r>
      <w:proofErr w:type="spellEnd"/>
      <w:r>
        <w:rPr>
          <w:sz w:val="22"/>
          <w:szCs w:val="22"/>
        </w:rPr>
        <w:t xml:space="preserve"> sa poskytuje až do momentu dosiahnutia maximálne 100 % celkových oprávnených výdavkov na projekt. </w:t>
      </w:r>
      <w:r w:rsidR="00B60300" w:rsidRPr="004E0031">
        <w:rPr>
          <w:sz w:val="22"/>
          <w:szCs w:val="22"/>
        </w:rPr>
        <w:t xml:space="preserve">Posledná Žiadosť o platbu (zúčtovanie </w:t>
      </w:r>
      <w:proofErr w:type="spellStart"/>
      <w:r w:rsidR="00B60300" w:rsidRPr="004E0031">
        <w:rPr>
          <w:sz w:val="22"/>
          <w:szCs w:val="22"/>
        </w:rPr>
        <w:t>predfinancovania</w:t>
      </w:r>
      <w:proofErr w:type="spellEnd"/>
      <w:r w:rsidR="00B60300" w:rsidRPr="004E0031">
        <w:rPr>
          <w:sz w:val="22"/>
          <w:szCs w:val="22"/>
        </w:rPr>
        <w:t>) predložená v rámci Realizácie aktivít Projektu plní funkciu Žiadosti o platbu (s príznakom záverečná).</w:t>
      </w:r>
      <w:r w:rsidR="00B60300" w:rsidRPr="00211C45">
        <w:rPr>
          <w:sz w:val="22"/>
          <w:szCs w:val="22"/>
        </w:rPr>
        <w:t xml:space="preserve"> </w:t>
      </w:r>
    </w:p>
    <w:p w14:paraId="1521C8BF" w14:textId="77777777" w:rsidR="00123681" w:rsidRDefault="00123681" w:rsidP="00533AAF">
      <w:pPr>
        <w:pStyle w:val="Odsekzoznamu1"/>
        <w:spacing w:after="120" w:line="276" w:lineRule="auto"/>
        <w:jc w:val="both"/>
        <w:rPr>
          <w:sz w:val="22"/>
          <w:szCs w:val="22"/>
        </w:rPr>
      </w:pPr>
    </w:p>
    <w:p w14:paraId="5831B78C" w14:textId="16A6321D" w:rsidR="009C2F7D" w:rsidRPr="00A1088D" w:rsidRDefault="000D1AD5">
      <w:pPr>
        <w:pStyle w:val="Odsekzoznamu1"/>
        <w:numPr>
          <w:ilvl w:val="0"/>
          <w:numId w:val="58"/>
        </w:numPr>
        <w:spacing w:after="120" w:line="276" w:lineRule="auto"/>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pozastav</w:t>
      </w:r>
      <w:r w:rsidR="008D1F03" w:rsidRPr="008D1F03">
        <w:rPr>
          <w:sz w:val="22"/>
          <w:szCs w:val="22"/>
        </w:rPr>
        <w:t>iť</w:t>
      </w:r>
      <w:r w:rsidRPr="008D1F03">
        <w:rPr>
          <w:sz w:val="22"/>
          <w:szCs w:val="22"/>
        </w:rPr>
        <w:t xml:space="preserve"> schvaľovanie </w:t>
      </w:r>
      <w:r w:rsidR="00044FBC">
        <w:rPr>
          <w:sz w:val="22"/>
          <w:szCs w:val="22"/>
        </w:rPr>
        <w:t>dotknutých</w:t>
      </w:r>
      <w:r w:rsidR="00C10D57">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do času ukončenia</w:t>
      </w:r>
      <w:r w:rsidR="00D42F52">
        <w:rPr>
          <w:sz w:val="22"/>
          <w:szCs w:val="22"/>
        </w:rPr>
        <w:t xml:space="preserve"> Prebiehajúceho</w:t>
      </w:r>
      <w:r w:rsidRPr="008D1F03">
        <w:rPr>
          <w:sz w:val="22"/>
          <w:szCs w:val="22"/>
        </w:rPr>
        <w:t xml:space="preserve"> skúmania</w:t>
      </w:r>
      <w:r w:rsidR="008D1F03">
        <w:rPr>
          <w:sz w:val="22"/>
          <w:szCs w:val="22"/>
        </w:rPr>
        <w:t xml:space="preserve">. Ak sú výdavky, ktorých sa týka </w:t>
      </w:r>
      <w:r w:rsidR="008D1F03" w:rsidRPr="00A1088D">
        <w:rPr>
          <w:sz w:val="22"/>
          <w:szCs w:val="22"/>
        </w:rPr>
        <w:t xml:space="preserve">Prebiehajúce skúmanie zahrnuté do Žiadosti o platbu (zúčtovanie </w:t>
      </w:r>
      <w:proofErr w:type="spellStart"/>
      <w:r w:rsidR="008D1F03" w:rsidRPr="00A1088D">
        <w:rPr>
          <w:sz w:val="22"/>
          <w:szCs w:val="22"/>
        </w:rPr>
        <w:t>predfinancovania</w:t>
      </w:r>
      <w:proofErr w:type="spellEnd"/>
      <w:r w:rsidR="008D1F03" w:rsidRPr="00A1088D">
        <w:rPr>
          <w:sz w:val="22"/>
          <w:szCs w:val="22"/>
        </w:rPr>
        <w:t>)</w:t>
      </w:r>
      <w:r w:rsidR="009C2F7D" w:rsidRPr="00A1088D">
        <w:rPr>
          <w:sz w:val="22"/>
          <w:szCs w:val="22"/>
        </w:rPr>
        <w:t xml:space="preserve">, Poskytovateľ pozastaví schvaľovanie celej takejto Žiadosti o platbu (a to aj za výdavky, ktorých sa Prebiehajúce skúmanie netýka), a to až do času ukončenia </w:t>
      </w:r>
      <w:r w:rsidR="008F2D1E">
        <w:rPr>
          <w:sz w:val="22"/>
          <w:szCs w:val="22"/>
        </w:rPr>
        <w:t xml:space="preserve">Prebiehajúceho </w:t>
      </w:r>
      <w:r w:rsidR="009C2F7D" w:rsidRPr="00A1088D">
        <w:rPr>
          <w:sz w:val="22"/>
          <w:szCs w:val="22"/>
        </w:rPr>
        <w:t xml:space="preserve">skúmania.  </w:t>
      </w:r>
    </w:p>
    <w:p w14:paraId="79FBC174" w14:textId="77777777" w:rsidR="009C2F7D" w:rsidRDefault="009C2F7D" w:rsidP="009C2F7D">
      <w:pPr>
        <w:pStyle w:val="Odsekzoznamu"/>
        <w:rPr>
          <w:sz w:val="22"/>
          <w:szCs w:val="22"/>
        </w:rPr>
      </w:pPr>
    </w:p>
    <w:p w14:paraId="0F1479CB" w14:textId="2AC0D40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1F9125C2" w14:textId="1302414B" w:rsidR="00A91910" w:rsidRPr="00A91910" w:rsidRDefault="00A91910" w:rsidP="00D72FF2">
      <w:pPr>
        <w:pStyle w:val="Odsekzoznamu1"/>
        <w:numPr>
          <w:ilvl w:val="0"/>
          <w:numId w:val="59"/>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sidR="00193AC2">
        <w:rPr>
          <w:sz w:val="22"/>
          <w:szCs w:val="22"/>
        </w:rPr>
        <w:t>.</w:t>
      </w:r>
      <w:r w:rsidRPr="00A91910">
        <w:rPr>
          <w:sz w:val="22"/>
          <w:szCs w:val="22"/>
        </w:rPr>
        <w:t xml:space="preserve"> Žiados</w:t>
      </w:r>
      <w:r w:rsidR="00193AC2">
        <w:rPr>
          <w:sz w:val="22"/>
          <w:szCs w:val="22"/>
        </w:rPr>
        <w:t>ť</w:t>
      </w:r>
      <w:r w:rsidRPr="00A91910">
        <w:rPr>
          <w:sz w:val="22"/>
          <w:szCs w:val="22"/>
        </w:rPr>
        <w:t xml:space="preserve"> o platbu </w:t>
      </w:r>
      <w:r w:rsidR="00193AC2">
        <w:rPr>
          <w:sz w:val="22"/>
          <w:szCs w:val="22"/>
        </w:rPr>
        <w:t xml:space="preserve">(poskytnutie zálohovej platby) </w:t>
      </w:r>
      <w:r w:rsidRPr="00A91910">
        <w:rPr>
          <w:sz w:val="22"/>
          <w:szCs w:val="22"/>
        </w:rPr>
        <w:t xml:space="preserve">predkladá Prijímateľ v EUR. </w:t>
      </w:r>
      <w:del w:id="19" w:author="Autor">
        <w:r w:rsidR="00A22BF8" w:rsidDel="00002ECC">
          <w:rPr>
            <w:sz w:val="22"/>
            <w:szCs w:val="22"/>
          </w:rPr>
          <w:delText xml:space="preserve">V súlade s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 </w:delText>
        </w:r>
      </w:del>
      <w:r w:rsidR="00E35C30">
        <w:rPr>
          <w:sz w:val="22"/>
          <w:szCs w:val="22"/>
        </w:rPr>
        <w:t>Podrobnosti a detailné postupy realizácie platieb systémom zálohových platieb sú upravené v</w:t>
      </w:r>
      <w:r w:rsidR="001C6578">
        <w:rPr>
          <w:sz w:val="22"/>
          <w:szCs w:val="22"/>
        </w:rPr>
        <w:t xml:space="preserve"> príslušnej</w:t>
      </w:r>
      <w:r w:rsidR="00E35C30">
        <w:rPr>
          <w:sz w:val="22"/>
          <w:szCs w:val="22"/>
        </w:rPr>
        <w:t xml:space="preserve"> kapitole Systému finančného riadenia, ktorý sa Zmluvné strany zaväzujú dodržiavať.</w:t>
      </w:r>
    </w:p>
    <w:p w14:paraId="1E62421E" w14:textId="77777777" w:rsidR="00A91910" w:rsidRPr="00A91910" w:rsidRDefault="00A91910" w:rsidP="00D72FF2">
      <w:pPr>
        <w:pStyle w:val="Odsekzoznamu1"/>
        <w:spacing w:after="120" w:line="276" w:lineRule="auto"/>
        <w:jc w:val="both"/>
        <w:rPr>
          <w:sz w:val="22"/>
          <w:szCs w:val="22"/>
        </w:rPr>
      </w:pPr>
    </w:p>
    <w:p w14:paraId="3A8F4D0B" w14:textId="1A3A470A"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Prijímateľ po </w:t>
      </w:r>
      <w:r w:rsidRPr="004E0031">
        <w:rPr>
          <w:sz w:val="22"/>
          <w:szCs w:val="22"/>
        </w:rPr>
        <w:t>Začatí realizácie</w:t>
      </w:r>
      <w:r w:rsidR="0018671C">
        <w:rPr>
          <w:sz w:val="22"/>
          <w:szCs w:val="22"/>
        </w:rPr>
        <w:t xml:space="preserve"> </w:t>
      </w:r>
      <w:r w:rsidRPr="004E0031">
        <w:rPr>
          <w:sz w:val="22"/>
          <w:szCs w:val="22"/>
        </w:rPr>
        <w:t>aktivít Projektu</w:t>
      </w:r>
      <w:r w:rsidR="00A56561" w:rsidRPr="004E0031">
        <w:rPr>
          <w:sz w:val="22"/>
          <w:szCs w:val="22"/>
        </w:rPr>
        <w:t xml:space="preserve"> a nadobudnutí účinnosti </w:t>
      </w:r>
      <w:r w:rsidR="00671E9C" w:rsidRPr="004E0031">
        <w:rPr>
          <w:sz w:val="22"/>
          <w:szCs w:val="22"/>
        </w:rPr>
        <w:t>Z</w:t>
      </w:r>
      <w:r w:rsidR="00A56561" w:rsidRPr="004E0031">
        <w:rPr>
          <w:sz w:val="22"/>
          <w:szCs w:val="22"/>
        </w:rPr>
        <w:t>mluvy</w:t>
      </w:r>
      <w:r w:rsidR="00671E9C" w:rsidRPr="004E0031">
        <w:rPr>
          <w:sz w:val="22"/>
          <w:szCs w:val="22"/>
        </w:rPr>
        <w:t xml:space="preserve"> o poskytnutí NFP</w:t>
      </w:r>
      <w:r w:rsidR="00A56561" w:rsidRPr="004E0031">
        <w:rPr>
          <w:sz w:val="22"/>
          <w:szCs w:val="22"/>
        </w:rPr>
        <w:t>,</w:t>
      </w:r>
      <w:r w:rsidRPr="004E0031">
        <w:rPr>
          <w:sz w:val="22"/>
          <w:szCs w:val="22"/>
        </w:rPr>
        <w:t xml:space="preserve"> predkladá</w:t>
      </w:r>
      <w:r w:rsidRPr="00A91910">
        <w:rPr>
          <w:sz w:val="22"/>
          <w:szCs w:val="22"/>
        </w:rPr>
        <w:t xml:space="preserve"> Poskytovateľovi Žiadosť o platbu (poskytnutie zálohovej platby) maximálne do výšky </w:t>
      </w:r>
      <w:r w:rsidR="00605CE8">
        <w:rPr>
          <w:sz w:val="22"/>
          <w:szCs w:val="22"/>
        </w:rPr>
        <w:t xml:space="preserve">stanovenej vo Výnimke. V zmysle uvedenej Výnimky sa maximálna výška zálohovej platby vypočíta ako </w:t>
      </w:r>
      <w:commentRangeStart w:id="20"/>
      <w:r w:rsidR="00605CE8">
        <w:rPr>
          <w:sz w:val="22"/>
          <w:szCs w:val="22"/>
        </w:rPr>
        <w:t>....%</w:t>
      </w:r>
      <w:commentRangeEnd w:id="20"/>
      <w:r w:rsidR="00EE08E6">
        <w:rPr>
          <w:rStyle w:val="Odkaznakomentr"/>
          <w:rFonts w:eastAsia="Times New Roman"/>
          <w:lang w:val="x-none" w:eastAsia="x-none"/>
        </w:rPr>
        <w:commentReference w:id="20"/>
      </w:r>
      <w:r w:rsidR="00605CE8">
        <w:rPr>
          <w:sz w:val="22"/>
          <w:szCs w:val="22"/>
        </w:rPr>
        <w:t xml:space="preserve"> z celkového NFP zníženého o už poskytnutú časť NFP systémom refundácie. Pri výpočte sa nezohľadňuje počet mesiacov realizácie projektu.</w:t>
      </w:r>
      <w:r w:rsidRPr="00A91910">
        <w:rPr>
          <w:sz w:val="22"/>
          <w:szCs w:val="22"/>
        </w:rPr>
        <w:t xml:space="preserve"> </w:t>
      </w:r>
    </w:p>
    <w:p w14:paraId="268B782A" w14:textId="77777777" w:rsidR="00A91910" w:rsidRPr="00A91910" w:rsidRDefault="00A91910" w:rsidP="00D72FF2">
      <w:pPr>
        <w:pStyle w:val="Odsekzoznamu1"/>
        <w:spacing w:after="120" w:line="276" w:lineRule="auto"/>
        <w:jc w:val="both"/>
        <w:rPr>
          <w:sz w:val="22"/>
          <w:szCs w:val="22"/>
        </w:rPr>
      </w:pPr>
    </w:p>
    <w:p w14:paraId="4F8D9C94" w14:textId="00BD3741" w:rsidR="00A56561" w:rsidRPr="00802C1A" w:rsidRDefault="00A56561" w:rsidP="00A56561">
      <w:pPr>
        <w:pStyle w:val="Odsekzoznamu1"/>
        <w:numPr>
          <w:ilvl w:val="0"/>
          <w:numId w:val="59"/>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06BCB1E3" w14:textId="12E6E589" w:rsidR="00A56561" w:rsidRDefault="00A56561" w:rsidP="0092418C">
      <w:pPr>
        <w:pStyle w:val="Odsekzoznamu1"/>
        <w:spacing w:after="120" w:line="276" w:lineRule="auto"/>
        <w:ind w:left="0"/>
        <w:jc w:val="both"/>
        <w:rPr>
          <w:sz w:val="20"/>
          <w:szCs w:val="20"/>
        </w:rPr>
      </w:pPr>
    </w:p>
    <w:p w14:paraId="1000F5F5" w14:textId="23963739" w:rsidR="00A91910" w:rsidRPr="00A91910" w:rsidRDefault="006E1526" w:rsidP="009C2F7D">
      <w:pPr>
        <w:pStyle w:val="Odsekzoznamu1"/>
        <w:numPr>
          <w:ilvl w:val="0"/>
          <w:numId w:val="59"/>
        </w:numPr>
        <w:spacing w:after="120" w:line="276" w:lineRule="auto"/>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poskytnutú zálohovú platbu priebežne zúčtovávať</w:t>
      </w:r>
      <w:r w:rsidR="00907D45">
        <w:rPr>
          <w:sz w:val="22"/>
          <w:szCs w:val="22"/>
        </w:rPr>
        <w:t>, pričom n</w:t>
      </w:r>
      <w:r w:rsidR="00A91910" w:rsidRPr="00A91910">
        <w:rPr>
          <w:sz w:val="22"/>
          <w:szCs w:val="22"/>
        </w:rPr>
        <w:t xml:space="preserve">ajneskôr do </w:t>
      </w:r>
      <w:r w:rsidR="00ED5BAA">
        <w:rPr>
          <w:sz w:val="22"/>
          <w:szCs w:val="22"/>
        </w:rPr>
        <w:t>12</w:t>
      </w:r>
      <w:r w:rsidR="00A91910" w:rsidRPr="00A91910">
        <w:rPr>
          <w:sz w:val="22"/>
          <w:szCs w:val="22"/>
        </w:rPr>
        <w:t xml:space="preserve"> 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0FE87D17" w14:textId="77777777" w:rsidR="00A91910" w:rsidRPr="00A91910" w:rsidRDefault="00A91910" w:rsidP="00D72FF2">
      <w:pPr>
        <w:pStyle w:val="Odsekzoznamu1"/>
        <w:spacing w:after="120" w:line="276" w:lineRule="auto"/>
        <w:jc w:val="both"/>
        <w:rPr>
          <w:sz w:val="22"/>
          <w:szCs w:val="22"/>
        </w:rPr>
      </w:pPr>
    </w:p>
    <w:p w14:paraId="6513A0F6" w14:textId="09A3DB6C" w:rsidR="00A91910" w:rsidRPr="00904D37" w:rsidRDefault="00CF2EE6" w:rsidP="009C2F7D">
      <w:pPr>
        <w:pStyle w:val="Odsekzoznamu1"/>
        <w:numPr>
          <w:ilvl w:val="0"/>
          <w:numId w:val="59"/>
        </w:numPr>
        <w:spacing w:after="120" w:line="276" w:lineRule="auto"/>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ktorej minimálny rozsah stanovuje Systém riadenia EŠIF a </w:t>
      </w:r>
      <w:r w:rsidR="001B1F4E" w:rsidRPr="009C2F7D">
        <w:rPr>
          <w:sz w:val="22"/>
        </w:rPr>
        <w:t>Poskytovateľ</w:t>
      </w:r>
      <w:r w:rsidR="00A91910" w:rsidRPr="009C2F7D">
        <w:rPr>
          <w:sz w:val="22"/>
        </w:rPr>
        <w:t>.</w:t>
      </w:r>
    </w:p>
    <w:p w14:paraId="3D12F3C1" w14:textId="2D29600D" w:rsidR="00A91910" w:rsidRPr="00904D37" w:rsidRDefault="00A91910" w:rsidP="009C2F7D">
      <w:pPr>
        <w:pStyle w:val="Odsekzoznamu1"/>
        <w:spacing w:after="120" w:line="276" w:lineRule="auto"/>
        <w:jc w:val="both"/>
      </w:pPr>
    </w:p>
    <w:p w14:paraId="1B1E0CA8" w14:textId="54D14D1D"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lastRenderedPageBreak/>
        <w:t xml:space="preserve">Zálohovú platbu je možné zúčtovať predložením viacerých Žiadostí o platbu (zúčtovanie zálohovej platby). Povinnosť 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C8086E">
        <w:rPr>
          <w:sz w:val="22"/>
          <w:szCs w:val="22"/>
        </w:rPr>
        <w:t>12</w:t>
      </w:r>
      <w:r w:rsidR="00E34019">
        <w:rPr>
          <w:sz w:val="22"/>
          <w:szCs w:val="22"/>
        </w:rPr>
        <w:t xml:space="preserve"> 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6AD83ED4" w14:textId="77777777" w:rsidR="00A91910" w:rsidRPr="00A91910" w:rsidRDefault="00A91910" w:rsidP="00D72FF2">
      <w:pPr>
        <w:pStyle w:val="Odsekzoznamu1"/>
        <w:spacing w:line="276" w:lineRule="auto"/>
        <w:rPr>
          <w:sz w:val="22"/>
          <w:szCs w:val="22"/>
        </w:rPr>
      </w:pPr>
    </w:p>
    <w:p w14:paraId="04EF34E5" w14:textId="7740576A"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C8086E">
        <w:rPr>
          <w:sz w:val="22"/>
          <w:szCs w:val="22"/>
        </w:rPr>
        <w:t>, ak nie je dohodnuté inak</w:t>
      </w:r>
      <w:r w:rsidRPr="00A91910">
        <w:rPr>
          <w:sz w:val="22"/>
          <w:szCs w:val="22"/>
        </w:rPr>
        <w:t>.</w:t>
      </w:r>
    </w:p>
    <w:p w14:paraId="67CCDBA1" w14:textId="77777777" w:rsidR="00A91910" w:rsidRPr="00A91910" w:rsidRDefault="00A91910" w:rsidP="00D72FF2">
      <w:pPr>
        <w:pStyle w:val="Odsekzoznamu1"/>
        <w:spacing w:line="276" w:lineRule="auto"/>
        <w:rPr>
          <w:sz w:val="22"/>
          <w:szCs w:val="22"/>
        </w:rPr>
      </w:pPr>
    </w:p>
    <w:p w14:paraId="3912904C" w14:textId="272CC1E9" w:rsidR="00A91910" w:rsidRDefault="00A91910" w:rsidP="00D72FF2">
      <w:pPr>
        <w:pStyle w:val="Odsekzoznamu1"/>
        <w:numPr>
          <w:ilvl w:val="0"/>
          <w:numId w:val="59"/>
        </w:numPr>
        <w:spacing w:line="276" w:lineRule="auto"/>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w:t>
      </w:r>
      <w:commentRangeStart w:id="21"/>
      <w:r w:rsidR="00AA703F">
        <w:rPr>
          <w:sz w:val="22"/>
          <w:szCs w:val="22"/>
        </w:rPr>
        <w:t xml:space="preserve">....% </w:t>
      </w:r>
      <w:commentRangeEnd w:id="21"/>
      <w:r w:rsidR="00AA703F">
        <w:rPr>
          <w:rStyle w:val="Odkaznakomentr"/>
          <w:rFonts w:eastAsia="Times New Roman"/>
          <w:lang w:val="x-none" w:eastAsia="x-none"/>
        </w:rPr>
        <w:commentReference w:id="21"/>
      </w:r>
      <w:r w:rsidR="00AA703F">
        <w:rPr>
          <w:sz w:val="22"/>
          <w:szCs w:val="22"/>
        </w:rPr>
        <w:t>z celkového NFP</w:t>
      </w:r>
      <w:del w:id="22" w:author="Autor">
        <w:r w:rsidR="00AA703F" w:rsidDel="00447039">
          <w:rPr>
            <w:sz w:val="22"/>
            <w:szCs w:val="22"/>
          </w:rPr>
          <w:delText xml:space="preserve"> zníženého o už poskytnutú časť NFP systémom refundácie</w:delText>
        </w:r>
        <w:r w:rsidR="007B6D4E" w:rsidDel="00447039">
          <w:rPr>
            <w:sz w:val="22"/>
            <w:szCs w:val="22"/>
          </w:rPr>
          <w:delText>.</w:delText>
        </w:r>
      </w:del>
      <w:ins w:id="23" w:author="Autor">
        <w:r w:rsidR="00447039">
          <w:rPr>
            <w:sz w:val="22"/>
            <w:szCs w:val="22"/>
          </w:rPr>
          <w:t>.</w:t>
        </w:r>
      </w:ins>
    </w:p>
    <w:p w14:paraId="1836812A" w14:textId="77777777" w:rsidR="007B6D4E" w:rsidRDefault="007B6D4E" w:rsidP="009C2F7D">
      <w:pPr>
        <w:pStyle w:val="Odsekzoznamu"/>
        <w:rPr>
          <w:sz w:val="22"/>
          <w:szCs w:val="22"/>
        </w:rPr>
      </w:pPr>
    </w:p>
    <w:p w14:paraId="7E05DBA8" w14:textId="35F86788"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D14060">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D14060">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41C8AD19" w14:textId="77777777" w:rsidR="007B6D4E" w:rsidRDefault="007B6D4E" w:rsidP="007B6D4E">
      <w:pPr>
        <w:pStyle w:val="Odsekzoznamu1"/>
        <w:spacing w:line="276" w:lineRule="auto"/>
        <w:jc w:val="both"/>
        <w:rPr>
          <w:sz w:val="22"/>
          <w:szCs w:val="22"/>
        </w:rPr>
      </w:pPr>
    </w:p>
    <w:p w14:paraId="4AA575AB" w14:textId="588F8BFF" w:rsidR="007B6D4E" w:rsidRDefault="007B6D4E" w:rsidP="007B6D4E">
      <w:pPr>
        <w:pStyle w:val="Odsekzoznamu1"/>
        <w:numPr>
          <w:ilvl w:val="0"/>
          <w:numId w:val="59"/>
        </w:numPr>
        <w:spacing w:line="276" w:lineRule="auto"/>
        <w:jc w:val="both"/>
        <w:rPr>
          <w:sz w:val="22"/>
          <w:szCs w:val="22"/>
        </w:rPr>
      </w:pPr>
      <w:r w:rsidRPr="00FC4D98">
        <w:rPr>
          <w:sz w:val="22"/>
          <w:szCs w:val="22"/>
        </w:rPr>
        <w:t xml:space="preserve">Ak Prijímateľ nezúčtuje 100 % poskytnutej zálohovej platby do </w:t>
      </w:r>
      <w:r w:rsidR="00D14060">
        <w:rPr>
          <w:sz w:val="22"/>
          <w:szCs w:val="22"/>
        </w:rPr>
        <w:t>12</w:t>
      </w:r>
      <w:r w:rsidRPr="00FC4D98">
        <w:rPr>
          <w:sz w:val="22"/>
          <w:szCs w:val="22"/>
        </w:rPr>
        <w:t xml:space="preserve"> mesiacov odo dňa pripísania platby na účet Prijímateľa</w:t>
      </w:r>
      <w:r w:rsidR="0021677A">
        <w:rPr>
          <w:sz w:val="22"/>
          <w:szCs w:val="22"/>
        </w:rPr>
        <w:t>,</w:t>
      </w:r>
      <w:r>
        <w:rPr>
          <w:sz w:val="22"/>
          <w:szCs w:val="22"/>
        </w:rPr>
        <w:t xml:space="preserve"> a to ani využitím možnosti podľa predchádzajúceho odseku VZP, </w:t>
      </w:r>
      <w:r w:rsidRPr="00FC4D98">
        <w:rPr>
          <w:sz w:val="22"/>
          <w:szCs w:val="22"/>
        </w:rPr>
        <w:t xml:space="preserve">Prijímateľ je povinný najneskôr do </w:t>
      </w:r>
      <w:ins w:id="24" w:author="Autor">
        <w:r w:rsidR="00002ECC">
          <w:rPr>
            <w:sz w:val="22"/>
            <w:szCs w:val="22"/>
          </w:rPr>
          <w:t>10</w:t>
        </w:r>
      </w:ins>
      <w:del w:id="25" w:author="Autor">
        <w:r w:rsidRPr="00FC4D98" w:rsidDel="00002ECC">
          <w:rPr>
            <w:sz w:val="22"/>
            <w:szCs w:val="22"/>
          </w:rPr>
          <w:delText>5</w:delText>
        </w:r>
      </w:del>
      <w:r w:rsidRPr="00FC4D98">
        <w:rPr>
          <w:sz w:val="22"/>
          <w:szCs w:val="22"/>
        </w:rPr>
        <w:t xml:space="preserve"> dní po uplynutí </w:t>
      </w:r>
      <w:r w:rsidR="00D14060">
        <w:rPr>
          <w:sz w:val="22"/>
          <w:szCs w:val="22"/>
        </w:rPr>
        <w:t>12</w:t>
      </w:r>
      <w:r>
        <w:rPr>
          <w:sz w:val="22"/>
          <w:szCs w:val="22"/>
        </w:rPr>
        <w:t xml:space="preserve">-mesačnej </w:t>
      </w:r>
      <w:r w:rsidRPr="00FC4D98">
        <w:rPr>
          <w:sz w:val="22"/>
          <w:szCs w:val="22"/>
        </w:rPr>
        <w:t xml:space="preserve">lehoty vrátiť sumu nezúčtovaného rozdielu na účet určený Poskytovateľom. </w:t>
      </w:r>
      <w:del w:id="26" w:author="Autor">
        <w:r w:rsidRPr="00FC4D98" w:rsidDel="00A65765">
          <w:rPr>
            <w:sz w:val="22"/>
            <w:szCs w:val="22"/>
          </w:rPr>
          <w:delText xml:space="preserve">Ak Prijímateľ nevráti sumu nezúčtovaného rozdielu podľa predchádzajúcej vety, okrem povinnosti vrátenia tejto sumy sa </w:delText>
        </w:r>
        <w:r w:rsidDel="00A65765">
          <w:rPr>
            <w:sz w:val="22"/>
            <w:szCs w:val="22"/>
          </w:rPr>
          <w:delText>P</w:delText>
        </w:r>
        <w:r w:rsidRPr="00FC4D98" w:rsidDel="00A65765">
          <w:rPr>
            <w:sz w:val="22"/>
            <w:szCs w:val="22"/>
          </w:rPr>
          <w:delText xml:space="preserve">rijímateľovi o túto sumu zároveň znižuje NFP ako celok; </w:delText>
        </w:r>
        <w:r w:rsidRPr="00086763" w:rsidDel="00A65765">
          <w:rPr>
            <w:sz w:val="22"/>
            <w:szCs w:val="22"/>
          </w:rPr>
          <w:delText>podrobnosti sú upravené v príslušnej kapitole Systému finančného riadenia.</w:delText>
        </w:r>
        <w:r w:rsidRPr="00FC4D98" w:rsidDel="00A65765">
          <w:rPr>
            <w:sz w:val="22"/>
            <w:szCs w:val="22"/>
          </w:rPr>
          <w:delText xml:space="preserve"> </w:delText>
        </w:r>
      </w:del>
    </w:p>
    <w:p w14:paraId="489FF5F1" w14:textId="77777777" w:rsidR="007B6D4E" w:rsidRDefault="007B6D4E" w:rsidP="009C2F7D">
      <w:pPr>
        <w:pStyle w:val="Odsekzoznamu1"/>
        <w:spacing w:line="276" w:lineRule="auto"/>
        <w:jc w:val="both"/>
        <w:rPr>
          <w:sz w:val="22"/>
          <w:szCs w:val="22"/>
        </w:rPr>
      </w:pPr>
    </w:p>
    <w:p w14:paraId="3BAAE9B4" w14:textId="34850C95"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754499">
        <w:rPr>
          <w:sz w:val="22"/>
          <w:szCs w:val="22"/>
        </w:rPr>
        <w:t xml:space="preserve">až po uplynutí </w:t>
      </w:r>
      <w:r w:rsidR="00D14060">
        <w:rPr>
          <w:sz w:val="22"/>
          <w:szCs w:val="22"/>
        </w:rPr>
        <w:t>12</w:t>
      </w:r>
      <w:r w:rsidRPr="00754499">
        <w:rPr>
          <w:sz w:val="22"/>
          <w:szCs w:val="22"/>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 </w:t>
      </w:r>
      <w:del w:id="27" w:author="Autor">
        <w:r w:rsidDel="00A65765">
          <w:rPr>
            <w:sz w:val="22"/>
            <w:szCs w:val="22"/>
          </w:rPr>
          <w:delText xml:space="preserve">Ak Prijímateľ sumu </w:delText>
        </w:r>
        <w:r w:rsidRPr="00C54ECD" w:rsidDel="00A65765">
          <w:rPr>
            <w:sz w:val="22"/>
            <w:szCs w:val="22"/>
          </w:rPr>
          <w:delText>nezúčtovaného rozdielu poskytnutej zálohovej platby</w:delText>
        </w:r>
        <w:r w:rsidDel="00A65765">
          <w:rPr>
            <w:sz w:val="22"/>
            <w:szCs w:val="22"/>
          </w:rPr>
          <w:delText xml:space="preserve"> v určenej lehote nevráti, </w:delText>
        </w:r>
        <w:r w:rsidRPr="00FC4D98" w:rsidDel="00A65765">
          <w:rPr>
            <w:sz w:val="22"/>
            <w:szCs w:val="22"/>
          </w:rPr>
          <w:delText>okre</w:delText>
        </w:r>
        <w:r w:rsidDel="00A65765">
          <w:rPr>
            <w:sz w:val="22"/>
            <w:szCs w:val="22"/>
          </w:rPr>
          <w:delText>m povinnosti vrátenia tejto sumy môže Poskytovateľ určiť, že sa o túto sumu zároveň znižuje</w:delText>
        </w:r>
        <w:r w:rsidRPr="00FC4D98" w:rsidDel="00A65765">
          <w:rPr>
            <w:sz w:val="22"/>
            <w:szCs w:val="22"/>
          </w:rPr>
          <w:delText xml:space="preserve"> </w:delText>
        </w:r>
        <w:r w:rsidDel="00A65765">
          <w:rPr>
            <w:sz w:val="22"/>
            <w:szCs w:val="22"/>
          </w:rPr>
          <w:delText>P</w:delText>
        </w:r>
        <w:r w:rsidRPr="00FC4D98" w:rsidDel="00A65765">
          <w:rPr>
            <w:sz w:val="22"/>
            <w:szCs w:val="22"/>
          </w:rPr>
          <w:delText>rijímateľovi</w:delText>
        </w:r>
        <w:r w:rsidDel="00A65765">
          <w:rPr>
            <w:sz w:val="22"/>
            <w:szCs w:val="22"/>
          </w:rPr>
          <w:delText xml:space="preserve"> </w:delText>
        </w:r>
        <w:r w:rsidRPr="00FC4D98" w:rsidDel="00A65765">
          <w:rPr>
            <w:sz w:val="22"/>
            <w:szCs w:val="22"/>
          </w:rPr>
          <w:delText xml:space="preserve">NFP ako celok; </w:delText>
        </w:r>
        <w:r w:rsidRPr="00086763" w:rsidDel="00A65765">
          <w:rPr>
            <w:sz w:val="22"/>
            <w:szCs w:val="22"/>
          </w:rPr>
          <w:delText>podrobnosti sú upravené v príslušnej kapitole Systému finančného riadenia.</w:delText>
        </w:r>
        <w:r w:rsidRPr="00FC4D98" w:rsidDel="00A65765">
          <w:rPr>
            <w:sz w:val="22"/>
            <w:szCs w:val="22"/>
          </w:rPr>
          <w:delText xml:space="preserve"> </w:delText>
        </w:r>
      </w:del>
    </w:p>
    <w:p w14:paraId="26D47F5A" w14:textId="77777777" w:rsidR="00A91910" w:rsidRPr="00A91910" w:rsidRDefault="00A91910" w:rsidP="00D72FF2">
      <w:pPr>
        <w:pStyle w:val="Odsekzoznamu1"/>
        <w:spacing w:line="276" w:lineRule="auto"/>
        <w:rPr>
          <w:sz w:val="22"/>
          <w:szCs w:val="22"/>
        </w:rPr>
      </w:pPr>
    </w:p>
    <w:p w14:paraId="412654D2" w14:textId="77777777"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správnosť a kompletnosť údajov uvedených v Žiadosti o platbu. </w:t>
      </w:r>
      <w:r w:rsidR="0021081B">
        <w:rPr>
          <w:sz w:val="22"/>
          <w:szCs w:val="22"/>
        </w:rPr>
        <w:t xml:space="preserve">Ak </w:t>
      </w:r>
      <w:r w:rsidRPr="00A91910">
        <w:rPr>
          <w:sz w:val="22"/>
          <w:szCs w:val="22"/>
        </w:rPr>
        <w:t>na základe nepravých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w:t>
      </w:r>
      <w:r w:rsidR="00E9752C">
        <w:rPr>
          <w:sz w:val="22"/>
          <w:szCs w:val="22"/>
        </w:rPr>
        <w:lastRenderedPageBreak/>
        <w:t xml:space="preserve">skutočnosti dozvedel, </w:t>
      </w:r>
      <w:r w:rsidRPr="00A91910">
        <w:rPr>
          <w:sz w:val="22"/>
          <w:szCs w:val="22"/>
        </w:rPr>
        <w:t>vrátiť</w:t>
      </w:r>
      <w:r w:rsidR="00E9752C">
        <w:rPr>
          <w:sz w:val="22"/>
          <w:szCs w:val="22"/>
        </w:rPr>
        <w:t>; ak sa o skutočnosti, že došlo k vyplateniu alebo schváleniu platby na základe nesprávnych alebo nepravých údajov dozvie Poskytovateľ, postupuje podľa článku 10 VZP</w:t>
      </w:r>
      <w:r w:rsidR="00E9752C" w:rsidRPr="00A91910">
        <w:rPr>
          <w:sz w:val="22"/>
          <w:szCs w:val="22"/>
        </w:rPr>
        <w:t>.</w:t>
      </w:r>
      <w:r w:rsidR="00E9752C">
        <w:rPr>
          <w:sz w:val="22"/>
          <w:szCs w:val="22"/>
        </w:rPr>
        <w:t xml:space="preserve"> </w:t>
      </w:r>
    </w:p>
    <w:p w14:paraId="7690CDCF" w14:textId="77777777" w:rsidR="00A91910" w:rsidRPr="00A91910" w:rsidRDefault="00A91910" w:rsidP="00D72FF2">
      <w:pPr>
        <w:pStyle w:val="Odsekzoznamu1"/>
        <w:spacing w:line="276" w:lineRule="auto"/>
        <w:rPr>
          <w:sz w:val="22"/>
          <w:szCs w:val="22"/>
        </w:rPr>
      </w:pPr>
    </w:p>
    <w:p w14:paraId="2C347004" w14:textId="1C75B8C6" w:rsidR="001E030D" w:rsidRDefault="001E030D" w:rsidP="001E030D">
      <w:pPr>
        <w:pStyle w:val="Odsekzoznamu1"/>
        <w:numPr>
          <w:ilvl w:val="0"/>
          <w:numId w:val="59"/>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 xml:space="preserve">finančnej kontrole </w:t>
      </w:r>
      <w:r w:rsidRPr="00A1088D">
        <w:rPr>
          <w:sz w:val="22"/>
          <w:szCs w:val="22"/>
        </w:rPr>
        <w:t>a 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 xml:space="preserve">ákona o finančnej kontrole </w:t>
      </w:r>
      <w:r w:rsidRPr="00A1088D">
        <w:rPr>
          <w:sz w:val="22"/>
          <w:szCs w:val="22"/>
        </w:rPr>
        <w:t>a</w:t>
      </w:r>
      <w:r w:rsidR="00E67ED2" w:rsidRPr="00A1088D">
        <w:rPr>
          <w:sz w:val="22"/>
          <w:szCs w:val="22"/>
        </w:rPr>
        <w:t> </w:t>
      </w:r>
      <w:r w:rsidRPr="00A1088D">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72BA1FFE" w14:textId="77777777" w:rsidR="000507B2" w:rsidRDefault="000507B2" w:rsidP="00D72FF2">
      <w:pPr>
        <w:pStyle w:val="Odsekzoznamu1"/>
        <w:spacing w:after="120" w:line="276" w:lineRule="auto"/>
        <w:jc w:val="both"/>
        <w:rPr>
          <w:sz w:val="22"/>
          <w:szCs w:val="22"/>
        </w:rPr>
      </w:pPr>
    </w:p>
    <w:p w14:paraId="696A4B9B" w14:textId="4FEDD4B0"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Po vykonaní kontroly </w:t>
      </w:r>
      <w:r w:rsidR="000507B2">
        <w:rPr>
          <w:sz w:val="22"/>
          <w:szCs w:val="22"/>
        </w:rPr>
        <w:t xml:space="preserve">podľa predchádzajúceho odseku </w:t>
      </w:r>
      <w:r w:rsidRPr="00A91910">
        <w:rPr>
          <w:sz w:val="22"/>
          <w:szCs w:val="22"/>
        </w:rPr>
        <w:t xml:space="preserve">Poskytovateľ Žiadosť o platbu (poskytnutie zálohovej platby) a Žiadosť o platbu (zúčtovanie zálohovej platby) </w:t>
      </w:r>
      <w:r w:rsidRPr="00754499">
        <w:rPr>
          <w:sz w:val="22"/>
        </w:rPr>
        <w:t>schváli v plnej výške, schváli v zníženej výške</w:t>
      </w:r>
      <w:r w:rsidR="00BF0C28" w:rsidRPr="00754499">
        <w:rPr>
          <w:sz w:val="22"/>
        </w:rPr>
        <w:t>, zamietne</w:t>
      </w:r>
      <w:r w:rsidR="00183216">
        <w:rPr>
          <w:sz w:val="22"/>
          <w:szCs w:val="22"/>
        </w:rPr>
        <w:t xml:space="preserve"> alebo</w:t>
      </w:r>
      <w:r w:rsidR="0056773A" w:rsidRPr="00754499">
        <w:rPr>
          <w:sz w:val="22"/>
          <w:szCs w:val="22"/>
        </w:rPr>
        <w:t xml:space="preserve"> pozastaví</w:t>
      </w:r>
      <w:r w:rsidR="00183216">
        <w:rPr>
          <w:sz w:val="22"/>
          <w:szCs w:val="22"/>
        </w:rPr>
        <w:t xml:space="preserve">, pričom </w:t>
      </w:r>
      <w:r w:rsidR="00DF6B24">
        <w:rPr>
          <w:sz w:val="22"/>
          <w:szCs w:val="22"/>
        </w:rPr>
        <w:t>zo Žiadosti o platbu (zúčtovanie zálohovej platby)</w:t>
      </w:r>
      <w:r w:rsidRPr="00A91910">
        <w:rPr>
          <w:sz w:val="22"/>
          <w:szCs w:val="22"/>
        </w:rPr>
        <w:t xml:space="preserve"> </w:t>
      </w:r>
      <w:r w:rsidR="00183216">
        <w:rPr>
          <w:sz w:val="22"/>
          <w:szCs w:val="22"/>
        </w:rPr>
        <w:t xml:space="preserve">môže časť nárokovaných výdavkov, u ktorých je potrebné pokračovať v kontrole, </w:t>
      </w:r>
      <w:r w:rsidR="00BF0C28" w:rsidRPr="00754499">
        <w:rPr>
          <w:sz w:val="22"/>
        </w:rPr>
        <w:t>vyčlen</w:t>
      </w:r>
      <w:r w:rsidR="00183216">
        <w:rPr>
          <w:sz w:val="22"/>
        </w:rPr>
        <w:t>iť, a to v lehotách určených Systémom finančného riadenia, resp. vo Výnimke.</w:t>
      </w:r>
      <w:r w:rsidRPr="00A91910">
        <w:rPr>
          <w:sz w:val="22"/>
          <w:szCs w:val="22"/>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2DE36EB9" w14:textId="77777777" w:rsidR="00A91910" w:rsidRPr="00A91910" w:rsidRDefault="00A91910" w:rsidP="009C2F7D">
      <w:pPr>
        <w:pStyle w:val="Odsekzoznamu1"/>
        <w:spacing w:after="120" w:line="276" w:lineRule="auto"/>
        <w:ind w:left="851"/>
        <w:jc w:val="both"/>
        <w:rPr>
          <w:sz w:val="22"/>
          <w:szCs w:val="22"/>
        </w:rPr>
      </w:pPr>
    </w:p>
    <w:p w14:paraId="091B7AE3" w14:textId="7A33111B" w:rsidR="00A91910" w:rsidRDefault="00DF6B24" w:rsidP="004E0031">
      <w:pPr>
        <w:pStyle w:val="Odsekzoznamu1"/>
        <w:numPr>
          <w:ilvl w:val="0"/>
          <w:numId w:val="59"/>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51F1D3A2" w14:textId="77777777" w:rsidR="009D4214" w:rsidRDefault="009D4214" w:rsidP="009C2F7D">
      <w:pPr>
        <w:pStyle w:val="Odsekzoznamu"/>
        <w:rPr>
          <w:sz w:val="22"/>
          <w:szCs w:val="22"/>
        </w:rPr>
      </w:pPr>
    </w:p>
    <w:p w14:paraId="21C5C007" w14:textId="2215F976" w:rsidR="009C2F7D" w:rsidRDefault="009C2F7D" w:rsidP="00E206A6">
      <w:pPr>
        <w:pStyle w:val="Odsekzoznamu1"/>
        <w:numPr>
          <w:ilvl w:val="0"/>
          <w:numId w:val="59"/>
        </w:numPr>
        <w:spacing w:after="120" w:line="276" w:lineRule="auto"/>
        <w:jc w:val="both"/>
        <w:rPr>
          <w:sz w:val="22"/>
          <w:szCs w:val="22"/>
        </w:rPr>
      </w:pPr>
      <w:r w:rsidRPr="00A1088D">
        <w:rPr>
          <w:sz w:val="22"/>
          <w:szCs w:val="22"/>
        </w:rPr>
        <w:t>Ak Žiadosť o platbu (</w:t>
      </w:r>
      <w:r w:rsidR="00E206A6" w:rsidRPr="00A1088D">
        <w:rPr>
          <w:sz w:val="22"/>
          <w:szCs w:val="22"/>
        </w:rPr>
        <w:t>zúčtovanie zálohovej platby</w:t>
      </w:r>
      <w:r w:rsidRPr="00A1088D">
        <w:rPr>
          <w:sz w:val="22"/>
          <w:szCs w:val="22"/>
        </w:rPr>
        <w:t>) obsahuje výdavky, ktoré sú predmetom Prebiehajúceho skúmania, Poskytovateľ pozastav</w:t>
      </w:r>
      <w:r w:rsidR="00E206A6" w:rsidRPr="00A1088D">
        <w:rPr>
          <w:sz w:val="22"/>
          <w:szCs w:val="22"/>
        </w:rPr>
        <w:t>í</w:t>
      </w:r>
      <w:r w:rsidRPr="00A1088D">
        <w:rPr>
          <w:sz w:val="22"/>
          <w:szCs w:val="22"/>
        </w:rPr>
        <w:t xml:space="preserve"> schvaľovanie </w:t>
      </w:r>
      <w:r w:rsidR="00E206A6" w:rsidRPr="00A1088D">
        <w:rPr>
          <w:sz w:val="22"/>
          <w:szCs w:val="22"/>
        </w:rPr>
        <w:t>dotknutých</w:t>
      </w:r>
      <w:r w:rsidRPr="00A1088D">
        <w:rPr>
          <w:sz w:val="22"/>
          <w:szCs w:val="22"/>
        </w:rPr>
        <w:t xml:space="preserve"> výdavkov až do času ukončenia</w:t>
      </w:r>
      <w:r w:rsidR="00836F20">
        <w:rPr>
          <w:sz w:val="22"/>
          <w:szCs w:val="22"/>
        </w:rPr>
        <w:t xml:space="preserve"> Prebiehajúceho</w:t>
      </w:r>
      <w:r w:rsidRPr="00A1088D">
        <w:rPr>
          <w:sz w:val="22"/>
          <w:szCs w:val="22"/>
        </w:rPr>
        <w:t xml:space="preserve"> skúmania</w:t>
      </w:r>
      <w:r>
        <w:rPr>
          <w:sz w:val="22"/>
          <w:szCs w:val="22"/>
        </w:rPr>
        <w:t xml:space="preserve">. </w:t>
      </w:r>
    </w:p>
    <w:p w14:paraId="3DF577EA" w14:textId="77777777" w:rsidR="00DF1B47" w:rsidRDefault="00DF1B47" w:rsidP="00533AAF">
      <w:pPr>
        <w:pStyle w:val="Odsekzoznamu"/>
        <w:rPr>
          <w:sz w:val="22"/>
          <w:szCs w:val="22"/>
        </w:rPr>
      </w:pPr>
    </w:p>
    <w:p w14:paraId="1DCB6544" w14:textId="217B2FCA" w:rsidR="00DF1B47" w:rsidRDefault="00DF1B47" w:rsidP="00153C92">
      <w:pPr>
        <w:pStyle w:val="Odsekzoznamu1"/>
        <w:numPr>
          <w:ilvl w:val="0"/>
          <w:numId w:val="59"/>
        </w:numPr>
        <w:spacing w:after="120"/>
        <w:jc w:val="both"/>
        <w:rPr>
          <w:sz w:val="22"/>
          <w:szCs w:val="22"/>
        </w:rPr>
      </w:pPr>
      <w:commentRangeStart w:id="28"/>
      <w:r w:rsidRPr="00153C92">
        <w:rPr>
          <w:sz w:val="22"/>
          <w:szCs w:val="22"/>
        </w:rPr>
        <w:t xml:space="preserve">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 </w:t>
      </w:r>
      <w:r w:rsidR="00153C92" w:rsidRPr="00153C92">
        <w:rPr>
          <w:sz w:val="22"/>
          <w:szCs w:val="22"/>
        </w:rPr>
        <w:t>Postup podľa predchádzajúcej vety je časovo obmedzený na platnosť uvedenej Výnimky.</w:t>
      </w:r>
      <w:r w:rsidRPr="00153C92">
        <w:rPr>
          <w:sz w:val="22"/>
          <w:szCs w:val="22"/>
        </w:rPr>
        <w:t xml:space="preserve"> </w:t>
      </w:r>
      <w:commentRangeEnd w:id="28"/>
      <w:r w:rsidR="00153C92">
        <w:rPr>
          <w:rStyle w:val="Odkaznakomentr"/>
          <w:rFonts w:eastAsia="Times New Roman"/>
          <w:lang w:val="x-none" w:eastAsia="x-none"/>
        </w:rPr>
        <w:commentReference w:id="28"/>
      </w:r>
    </w:p>
    <w:p w14:paraId="620012A8" w14:textId="77777777" w:rsidR="00153C92" w:rsidRDefault="00153C92" w:rsidP="00153C92">
      <w:pPr>
        <w:pStyle w:val="Odsekzoznamu"/>
        <w:rPr>
          <w:sz w:val="22"/>
          <w:szCs w:val="22"/>
        </w:rPr>
      </w:pPr>
    </w:p>
    <w:p w14:paraId="1EF8AF8E" w14:textId="77777777" w:rsidR="00DF1B47" w:rsidRPr="00DF1B47" w:rsidRDefault="00DF1B47" w:rsidP="00DF1B47">
      <w:pPr>
        <w:pStyle w:val="Odsekzoznamu1"/>
        <w:numPr>
          <w:ilvl w:val="0"/>
          <w:numId w:val="59"/>
        </w:numPr>
        <w:spacing w:after="120"/>
        <w:jc w:val="both"/>
        <w:rPr>
          <w:sz w:val="22"/>
          <w:szCs w:val="22"/>
        </w:rPr>
      </w:pPr>
      <w:r w:rsidRPr="00DF1B47">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400FEC9F" w14:textId="77777777" w:rsidR="00DF1B47" w:rsidRPr="00E206A6" w:rsidRDefault="00DF1B47" w:rsidP="00533AAF">
      <w:pPr>
        <w:pStyle w:val="Odsekzoznamu1"/>
        <w:spacing w:after="120" w:line="276" w:lineRule="auto"/>
        <w:jc w:val="both"/>
        <w:rPr>
          <w:sz w:val="22"/>
          <w:szCs w:val="22"/>
        </w:rPr>
      </w:pPr>
    </w:p>
    <w:p w14:paraId="7E461B78"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6298D5F5" w14:textId="14242F6C" w:rsidR="00A91910" w:rsidRPr="00A91910" w:rsidRDefault="00A91910" w:rsidP="00D72FF2">
      <w:pPr>
        <w:pStyle w:val="Odsekzoznamu1"/>
        <w:numPr>
          <w:ilvl w:val="0"/>
          <w:numId w:val="60"/>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w:t>
      </w:r>
      <w:r w:rsidR="001E030D">
        <w:rPr>
          <w:sz w:val="22"/>
          <w:szCs w:val="22"/>
        </w:rPr>
        <w:lastRenderedPageBreak/>
        <w:t xml:space="preserve">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1C551284" w14:textId="77777777" w:rsidR="00A91910" w:rsidRPr="00A91910" w:rsidRDefault="00A91910" w:rsidP="00D72FF2">
      <w:pPr>
        <w:pStyle w:val="Odsekzoznamu1"/>
        <w:spacing w:after="120" w:line="276" w:lineRule="auto"/>
        <w:jc w:val="both"/>
        <w:rPr>
          <w:sz w:val="22"/>
          <w:szCs w:val="22"/>
        </w:rPr>
      </w:pPr>
    </w:p>
    <w:p w14:paraId="06B404C2" w14:textId="71040098" w:rsidR="00A91910" w:rsidRPr="00A91910" w:rsidRDefault="00A91910" w:rsidP="00D72FF2">
      <w:pPr>
        <w:pStyle w:val="Odsekzoznamu1"/>
        <w:numPr>
          <w:ilvl w:val="0"/>
          <w:numId w:val="60"/>
        </w:numPr>
        <w:spacing w:after="120" w:line="276" w:lineRule="auto"/>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43273FCC" w14:textId="77777777" w:rsidR="00A91910" w:rsidRPr="00A91910" w:rsidRDefault="00A91910" w:rsidP="00D72FF2">
      <w:pPr>
        <w:pStyle w:val="Odsekzoznamu1"/>
        <w:spacing w:after="120" w:line="276" w:lineRule="auto"/>
        <w:jc w:val="both"/>
        <w:rPr>
          <w:sz w:val="22"/>
          <w:szCs w:val="22"/>
        </w:rPr>
      </w:pPr>
    </w:p>
    <w:p w14:paraId="53C74D39" w14:textId="734C5420" w:rsidR="00A91910" w:rsidRPr="00A91910" w:rsidRDefault="00E34019" w:rsidP="00D72FF2">
      <w:pPr>
        <w:pStyle w:val="Odsekzoznamu1"/>
        <w:numPr>
          <w:ilvl w:val="0"/>
          <w:numId w:val="60"/>
        </w:numPr>
        <w:spacing w:after="120" w:line="276" w:lineRule="auto"/>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xml:space="preserve">, ktorej minimálny </w:t>
      </w:r>
      <w:r w:rsidR="007D5801">
        <w:rPr>
          <w:sz w:val="22"/>
          <w:szCs w:val="22"/>
        </w:rPr>
        <w:t>r</w:t>
      </w:r>
      <w:r w:rsidR="00334FF6">
        <w:rPr>
          <w:sz w:val="22"/>
          <w:szCs w:val="22"/>
        </w:rPr>
        <w:t xml:space="preserve">ozsah stanovuje Systém riadenia EŠIF a </w:t>
      </w:r>
      <w:r w:rsidR="001B1F4E">
        <w:rPr>
          <w:sz w:val="22"/>
          <w:szCs w:val="22"/>
        </w:rPr>
        <w:t>Poskytovateľ</w:t>
      </w:r>
      <w:r w:rsidR="00A91910" w:rsidRPr="00A91910">
        <w:rPr>
          <w:sz w:val="22"/>
          <w:szCs w:val="22"/>
        </w:rPr>
        <w:t xml:space="preserve">. </w:t>
      </w:r>
    </w:p>
    <w:p w14:paraId="1FEA74ED" w14:textId="77777777" w:rsidR="00A91910" w:rsidRPr="00A91910" w:rsidRDefault="00A91910" w:rsidP="00D72FF2">
      <w:pPr>
        <w:pStyle w:val="Odsekzoznamu1"/>
        <w:spacing w:after="120" w:line="276" w:lineRule="auto"/>
        <w:jc w:val="both"/>
        <w:rPr>
          <w:sz w:val="22"/>
          <w:szCs w:val="22"/>
        </w:rPr>
      </w:pPr>
      <w:r w:rsidRPr="00A91910">
        <w:rPr>
          <w:sz w:val="22"/>
          <w:szCs w:val="22"/>
        </w:rPr>
        <w:t xml:space="preserve"> </w:t>
      </w:r>
    </w:p>
    <w:p w14:paraId="00946D30" w14:textId="77777777" w:rsidR="00A91910" w:rsidRPr="00A91910" w:rsidRDefault="00A91910" w:rsidP="00D72FF2">
      <w:pPr>
        <w:pStyle w:val="Odsekzoznamu1"/>
        <w:numPr>
          <w:ilvl w:val="0"/>
          <w:numId w:val="60"/>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97253D" w:rsidRPr="009C2F7D">
        <w:rPr>
          <w:sz w:val="22"/>
        </w:rPr>
        <w:t xml:space="preserve">deklarované </w:t>
      </w:r>
      <w:r w:rsidRPr="00A91910">
        <w:rPr>
          <w:sz w:val="22"/>
          <w:szCs w:val="22"/>
        </w:rPr>
        <w:t xml:space="preserve">výdavky, ktoré zodpovedajú podmienkam uvedeným v článku 14 VZP. Prijímateľ zodpovedá za pravosť, správnosť a kompletnosť údajov uvedených v Žiadosti o platbu. </w:t>
      </w:r>
      <w:r w:rsidR="0097253D">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 alebo nepravých údajov dozvie Poskytovateľ, postupuje podľa článku 10 VZP</w:t>
      </w:r>
      <w:r w:rsidR="00E9752C" w:rsidRPr="00A91910">
        <w:rPr>
          <w:sz w:val="22"/>
          <w:szCs w:val="22"/>
        </w:rPr>
        <w:t>.</w:t>
      </w:r>
    </w:p>
    <w:p w14:paraId="592D69AE" w14:textId="77777777" w:rsidR="00A91910" w:rsidRPr="00A91910" w:rsidRDefault="00A91910" w:rsidP="00D72FF2">
      <w:pPr>
        <w:pStyle w:val="Odsekzoznamu1"/>
        <w:spacing w:after="120" w:line="276" w:lineRule="auto"/>
        <w:jc w:val="both"/>
        <w:rPr>
          <w:sz w:val="22"/>
          <w:szCs w:val="22"/>
        </w:rPr>
      </w:pPr>
    </w:p>
    <w:p w14:paraId="7970389A" w14:textId="0F9263D5" w:rsidR="009D4214" w:rsidRDefault="00B878E5" w:rsidP="00533AAF">
      <w:pPr>
        <w:pStyle w:val="Odsekzoznamu1"/>
        <w:numPr>
          <w:ilvl w:val="0"/>
          <w:numId w:val="67"/>
        </w:numPr>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 xml:space="preserve">finančnej kontrole </w:t>
      </w:r>
      <w:r w:rsidRPr="00A1088D">
        <w:rPr>
          <w:sz w:val="22"/>
          <w:szCs w:val="22"/>
        </w:rPr>
        <w:t>a 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7E0C8E35" w14:textId="77777777" w:rsidR="006338C6" w:rsidRDefault="006338C6">
      <w:pPr>
        <w:pStyle w:val="Odsekzoznamu1"/>
        <w:spacing w:before="240" w:after="120" w:line="276" w:lineRule="auto"/>
        <w:jc w:val="both"/>
        <w:rPr>
          <w:sz w:val="22"/>
          <w:szCs w:val="22"/>
        </w:rPr>
      </w:pPr>
    </w:p>
    <w:p w14:paraId="6588B6A2" w14:textId="0B5E1889" w:rsidR="001C6578" w:rsidRDefault="00A91910" w:rsidP="002145FE">
      <w:pPr>
        <w:pStyle w:val="Odsekzoznamu1"/>
        <w:numPr>
          <w:ilvl w:val="0"/>
          <w:numId w:val="67"/>
        </w:numPr>
        <w:spacing w:after="120" w:line="276" w:lineRule="auto"/>
        <w:jc w:val="both"/>
        <w:rPr>
          <w:sz w:val="22"/>
          <w:szCs w:val="22"/>
        </w:rPr>
      </w:pPr>
      <w:r w:rsidRPr="009D4214">
        <w:rPr>
          <w:sz w:val="22"/>
          <w:szCs w:val="22"/>
        </w:rPr>
        <w:t xml:space="preserve">Po vykonaní kontroly Poskytovateľ </w:t>
      </w:r>
      <w:r w:rsidR="004E3D20">
        <w:rPr>
          <w:sz w:val="22"/>
          <w:szCs w:val="22"/>
        </w:rPr>
        <w:t xml:space="preserve">podľa predchádzajúceho odseku </w:t>
      </w:r>
      <w:r w:rsidRPr="009D4214">
        <w:rPr>
          <w:sz w:val="22"/>
          <w:szCs w:val="22"/>
        </w:rPr>
        <w:t>Žiadosť o platbu schváli v plnej výške, schváli v zníženej výške</w:t>
      </w:r>
      <w:r w:rsidR="00B0411F" w:rsidRPr="009D4214">
        <w:rPr>
          <w:sz w:val="22"/>
          <w:szCs w:val="22"/>
        </w:rPr>
        <w:t>, zamietne</w:t>
      </w:r>
      <w:r w:rsidR="006338C6">
        <w:rPr>
          <w:sz w:val="22"/>
          <w:szCs w:val="22"/>
        </w:rPr>
        <w:t xml:space="preserve"> alebo </w:t>
      </w:r>
      <w:r w:rsidR="0056773A" w:rsidRPr="009D4214">
        <w:rPr>
          <w:sz w:val="22"/>
          <w:szCs w:val="22"/>
        </w:rPr>
        <w:t>pozastaví</w:t>
      </w:r>
      <w:r w:rsidR="006338C6">
        <w:rPr>
          <w:sz w:val="22"/>
          <w:szCs w:val="22"/>
        </w:rPr>
        <w:t xml:space="preserve">, pričom časť nárokovaných výdavkov, u ktorých je potrebné pokračovať v kontrole, môže </w:t>
      </w:r>
      <w:r w:rsidR="00B0411F" w:rsidRPr="009D4214">
        <w:rPr>
          <w:sz w:val="22"/>
          <w:szCs w:val="22"/>
        </w:rPr>
        <w:t>vyčlen</w:t>
      </w:r>
      <w:r w:rsidR="006338C6">
        <w:rPr>
          <w:sz w:val="22"/>
          <w:szCs w:val="22"/>
        </w:rPr>
        <w:t>iť</w:t>
      </w:r>
      <w:r w:rsidR="00FC205A">
        <w:rPr>
          <w:sz w:val="22"/>
          <w:szCs w:val="22"/>
        </w:rPr>
        <w:t>,</w:t>
      </w:r>
      <w:r w:rsidR="006338C6">
        <w:rPr>
          <w:sz w:val="22"/>
          <w:szCs w:val="22"/>
        </w:rPr>
        <w:t xml:space="preserve"> a to v lehotách určených Systémom finančného riadenia, resp. vo Výnimke.</w:t>
      </w:r>
      <w:r w:rsidRPr="002145FE">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CE3D33">
        <w:rPr>
          <w:sz w:val="22"/>
          <w:szCs w:val="22"/>
        </w:rPr>
        <w:t>Poskytovateľa</w:t>
      </w:r>
      <w:r w:rsidR="00CE3D33" w:rsidRPr="002145FE">
        <w:rPr>
          <w:sz w:val="22"/>
          <w:szCs w:val="22"/>
        </w:rPr>
        <w:t xml:space="preserve"> </w:t>
      </w:r>
      <w:r w:rsidRPr="002145FE">
        <w:rPr>
          <w:sz w:val="22"/>
          <w:szCs w:val="22"/>
        </w:rPr>
        <w:t xml:space="preserve">a Certifikačného orgánu. </w:t>
      </w:r>
    </w:p>
    <w:p w14:paraId="55508F56" w14:textId="77777777" w:rsidR="002145FE" w:rsidRDefault="002145FE" w:rsidP="002145FE">
      <w:pPr>
        <w:pStyle w:val="Odsekzoznamu1"/>
        <w:spacing w:after="120" w:line="276" w:lineRule="auto"/>
        <w:jc w:val="both"/>
        <w:rPr>
          <w:sz w:val="22"/>
          <w:szCs w:val="22"/>
        </w:rPr>
      </w:pPr>
    </w:p>
    <w:p w14:paraId="73EEC875" w14:textId="5C5B90CA" w:rsidR="00E206A6" w:rsidRPr="00A1088D" w:rsidRDefault="00E206A6" w:rsidP="00E206A6">
      <w:pPr>
        <w:pStyle w:val="Odsekzoznamu1"/>
        <w:numPr>
          <w:ilvl w:val="0"/>
          <w:numId w:val="67"/>
        </w:numPr>
        <w:spacing w:after="120" w:line="276" w:lineRule="auto"/>
        <w:jc w:val="both"/>
        <w:rPr>
          <w:sz w:val="22"/>
          <w:szCs w:val="22"/>
        </w:rPr>
      </w:pPr>
      <w:r w:rsidRPr="00A1088D">
        <w:rPr>
          <w:sz w:val="22"/>
          <w:szCs w:val="22"/>
        </w:rPr>
        <w:t xml:space="preserve">Ak Žiadosť o platbu obsahuje výdavky, ktoré sú predmetom Prebiehajúceho skúmania, Poskytovateľ pozastaví schvaľovanie dotknutých výdavkov až do času ukončenia </w:t>
      </w:r>
      <w:r w:rsidR="00EE3440">
        <w:rPr>
          <w:sz w:val="22"/>
          <w:szCs w:val="22"/>
        </w:rPr>
        <w:t xml:space="preserve">Prebiehajúceho </w:t>
      </w:r>
      <w:r w:rsidRPr="00A1088D">
        <w:rPr>
          <w:sz w:val="22"/>
          <w:szCs w:val="22"/>
        </w:rPr>
        <w:t xml:space="preserve">skúmania. </w:t>
      </w:r>
    </w:p>
    <w:p w14:paraId="5D3F01A5" w14:textId="77777777" w:rsidR="002145FE" w:rsidRPr="002145FE" w:rsidRDefault="002145FE" w:rsidP="002145FE">
      <w:pPr>
        <w:pStyle w:val="Odsekzoznamu1"/>
        <w:spacing w:after="120" w:line="276" w:lineRule="auto"/>
        <w:jc w:val="both"/>
        <w:rPr>
          <w:sz w:val="22"/>
          <w:szCs w:val="22"/>
        </w:rPr>
      </w:pPr>
    </w:p>
    <w:p w14:paraId="48D36461" w14:textId="77777777" w:rsidR="001C6578" w:rsidRDefault="001C6578" w:rsidP="00510D6A">
      <w:pPr>
        <w:pStyle w:val="Odsekzoznamu1"/>
        <w:rPr>
          <w:b/>
          <w:bCs/>
          <w:caps/>
        </w:rPr>
      </w:pPr>
    </w:p>
    <w:p w14:paraId="70BEBCEB"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606281D9" w14:textId="77777777" w:rsidR="00A91910" w:rsidRPr="00A91910" w:rsidRDefault="00A91910" w:rsidP="00D72FF2">
      <w:pPr>
        <w:pStyle w:val="Odsekzoznamu1"/>
        <w:numPr>
          <w:ilvl w:val="0"/>
          <w:numId w:val="61"/>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3E1C530D" w14:textId="77777777" w:rsidR="00A91910" w:rsidRPr="00A91910" w:rsidRDefault="00A91910" w:rsidP="00D72FF2">
      <w:pPr>
        <w:pStyle w:val="Odsekzoznamu1"/>
        <w:spacing w:after="120" w:line="276" w:lineRule="auto"/>
        <w:jc w:val="both"/>
        <w:rPr>
          <w:sz w:val="22"/>
          <w:szCs w:val="22"/>
        </w:rPr>
      </w:pPr>
    </w:p>
    <w:p w14:paraId="48991C35" w14:textId="620AEE81" w:rsidR="00973587" w:rsidRDefault="00556722" w:rsidP="00973587">
      <w:pPr>
        <w:pStyle w:val="Odsekzoznamu1"/>
        <w:numPr>
          <w:ilvl w:val="0"/>
          <w:numId w:val="61"/>
        </w:numPr>
        <w:spacing w:after="120" w:line="276" w:lineRule="auto"/>
        <w:jc w:val="both"/>
        <w:rPr>
          <w:ins w:id="29" w:author="Autor"/>
          <w:sz w:val="22"/>
          <w:szCs w:val="22"/>
        </w:rPr>
      </w:pPr>
      <w:ins w:id="30" w:author="Auto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sidR="00973587">
          <w:rPr>
            <w:sz w:val="22"/>
            <w:szCs w:val="22"/>
          </w:rPr>
          <w:t>vo forme rovnopisov</w:t>
        </w:r>
        <w:r w:rsidRPr="00973587">
          <w:rPr>
            <w:sz w:val="22"/>
            <w:szCs w:val="22"/>
          </w:rPr>
          <w:t xml:space="preserve"> originálov alebo ich kópie).</w:t>
        </w:r>
        <w:del w:id="31" w:author="Autor">
          <w:r w:rsidR="00903B26" w:rsidRPr="00973587" w:rsidDel="00556722">
            <w:rPr>
              <w:sz w:val="22"/>
              <w:szCs w:val="22"/>
            </w:rPr>
            <w:delText>.</w:delText>
          </w:r>
        </w:del>
        <w:r w:rsidR="00903B26">
          <w:rPr>
            <w:sz w:val="22"/>
            <w:szCs w:val="22"/>
          </w:rPr>
          <w:t xml:space="preserve"> </w:t>
        </w:r>
      </w:ins>
    </w:p>
    <w:p w14:paraId="5FAADECE" w14:textId="34DBF7B2" w:rsidR="00A91910" w:rsidRPr="00870BD5" w:rsidDel="003F52FF" w:rsidRDefault="00DC3D58" w:rsidP="00973587">
      <w:pPr>
        <w:pStyle w:val="Odsekzoznamu1"/>
        <w:numPr>
          <w:ilvl w:val="0"/>
          <w:numId w:val="61"/>
        </w:numPr>
        <w:spacing w:before="240" w:after="120" w:line="276" w:lineRule="auto"/>
        <w:jc w:val="both"/>
        <w:rPr>
          <w:del w:id="32" w:author="Autor"/>
          <w:sz w:val="22"/>
          <w:szCs w:val="22"/>
        </w:rPr>
      </w:pPr>
      <w:del w:id="33" w:author="Autor">
        <w:r w:rsidDel="003F52FF">
          <w:rPr>
            <w:sz w:val="22"/>
            <w:szCs w:val="22"/>
          </w:rPr>
          <w:lastRenderedPageBreak/>
          <w:delText>Ak prijímateľ predkladá Žiadosť o platbu v listinnej forme, v</w:delText>
        </w:r>
        <w:r w:rsidR="00A91910" w:rsidRPr="00870BD5" w:rsidDel="003F52FF">
          <w:rPr>
            <w:sz w:val="22"/>
            <w:szCs w:val="22"/>
          </w:rPr>
          <w:delText>šetky dokumenty (účtovné doklady, výpisy z účtu, podporná dokumentácia) predklad</w:delText>
        </w:r>
        <w:r w:rsidDel="003F52FF">
          <w:rPr>
            <w:sz w:val="22"/>
            <w:szCs w:val="22"/>
          </w:rPr>
          <w:delText>ané</w:delText>
        </w:r>
        <w:r w:rsidR="00A91910" w:rsidRPr="00870BD5" w:rsidDel="003F52FF">
          <w:rPr>
            <w:sz w:val="22"/>
            <w:szCs w:val="22"/>
          </w:rPr>
          <w:delText xml:space="preserve"> spolu so Žiadosťou o platbu sú rovnopisy originálov alebo ich kópie</w:delText>
        </w:r>
        <w:r w:rsidR="00870BD5" w:rsidDel="003F52FF">
          <w:rPr>
            <w:sz w:val="22"/>
            <w:szCs w:val="22"/>
          </w:rPr>
          <w:delText>.</w:delText>
        </w:r>
        <w:r w:rsidR="009A0992" w:rsidRPr="00870BD5" w:rsidDel="003F52FF">
          <w:rPr>
            <w:sz w:val="22"/>
            <w:szCs w:val="22"/>
          </w:rPr>
          <w:delText xml:space="preserve">  </w:delText>
        </w:r>
      </w:del>
    </w:p>
    <w:p w14:paraId="393270CF" w14:textId="77777777" w:rsidR="00A91910" w:rsidRPr="00A91910" w:rsidRDefault="00A91910" w:rsidP="00D72FF2">
      <w:pPr>
        <w:pStyle w:val="Odsekzoznamu1"/>
        <w:spacing w:after="120" w:line="276" w:lineRule="auto"/>
        <w:ind w:left="0"/>
        <w:jc w:val="both"/>
        <w:rPr>
          <w:sz w:val="22"/>
          <w:szCs w:val="22"/>
        </w:rPr>
      </w:pPr>
    </w:p>
    <w:p w14:paraId="5F1E8539" w14:textId="516619C3" w:rsidR="00A91910" w:rsidRPr="00A91910" w:rsidRDefault="00A91910" w:rsidP="00D72FF2">
      <w:pPr>
        <w:pStyle w:val="Odsekzoznamu1"/>
        <w:numPr>
          <w:ilvl w:val="0"/>
          <w:numId w:val="61"/>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w:t>
      </w:r>
      <w:r w:rsidR="002F403B">
        <w:rPr>
          <w:color w:val="000000"/>
          <w:sz w:val="22"/>
          <w:szCs w:val="22"/>
        </w:rPr>
        <w:t xml:space="preserve"> Kombinácia všetkých troch systémov financovania (systém zálohových platieb, systém </w:t>
      </w:r>
      <w:proofErr w:type="spellStart"/>
      <w:r w:rsidR="002F403B">
        <w:rPr>
          <w:color w:val="000000"/>
          <w:sz w:val="22"/>
          <w:szCs w:val="22"/>
        </w:rPr>
        <w:t>predfinancovania</w:t>
      </w:r>
      <w:proofErr w:type="spellEnd"/>
      <w:r w:rsidR="002F403B">
        <w:rPr>
          <w:color w:val="000000"/>
          <w:sz w:val="22"/>
          <w:szCs w:val="22"/>
        </w:rPr>
        <w:t xml:space="preserve"> a systém refundácie navzájom) je možná pre všetkých prijímateľov, za dodržania podmienok definovaných vo Výnimke, v Systéme finančného riadenia a vo Výzve.</w:t>
      </w:r>
      <w:r w:rsidRPr="00A91910">
        <w:rPr>
          <w:color w:val="000000"/>
          <w:sz w:val="22"/>
          <w:szCs w:val="22"/>
        </w:rPr>
        <w:t xml:space="preserve"> </w:t>
      </w:r>
    </w:p>
    <w:p w14:paraId="30E9B53F" w14:textId="77777777" w:rsidR="00A91910" w:rsidRPr="00A91910" w:rsidRDefault="00A91910" w:rsidP="00D72FF2">
      <w:pPr>
        <w:pStyle w:val="Odsekzoznamu1"/>
        <w:spacing w:after="120" w:line="276" w:lineRule="auto"/>
        <w:jc w:val="both"/>
        <w:rPr>
          <w:color w:val="000000"/>
          <w:sz w:val="22"/>
          <w:szCs w:val="22"/>
        </w:rPr>
      </w:pPr>
    </w:p>
    <w:p w14:paraId="10DB0E0D" w14:textId="24782A96" w:rsidR="00DF6B24" w:rsidRDefault="00A91910" w:rsidP="00510D6A">
      <w:pPr>
        <w:pStyle w:val="Odsekzoznamu1"/>
        <w:numPr>
          <w:ilvl w:val="0"/>
          <w:numId w:val="61"/>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22FE6897" w14:textId="77777777" w:rsidR="00D93041" w:rsidRDefault="00D93041" w:rsidP="00533AAF">
      <w:pPr>
        <w:pStyle w:val="Odsekzoznamu1"/>
        <w:spacing w:after="120" w:line="276" w:lineRule="auto"/>
        <w:jc w:val="both"/>
        <w:rPr>
          <w:color w:val="000000"/>
          <w:sz w:val="22"/>
          <w:szCs w:val="22"/>
        </w:rPr>
      </w:pPr>
    </w:p>
    <w:p w14:paraId="3EB6CC3C" w14:textId="5AF20529" w:rsidR="00DF6B24" w:rsidRDefault="00A91910" w:rsidP="00510D6A">
      <w:pPr>
        <w:pStyle w:val="Odsekzoznamu1"/>
        <w:numPr>
          <w:ilvl w:val="0"/>
          <w:numId w:val="61"/>
        </w:numPr>
        <w:spacing w:after="120" w:line="276" w:lineRule="auto"/>
        <w:jc w:val="both"/>
        <w:rPr>
          <w:color w:val="000000"/>
          <w:sz w:val="22"/>
          <w:szCs w:val="22"/>
        </w:rPr>
      </w:pPr>
      <w:r w:rsidRPr="00DF6B24">
        <w:rPr>
          <w:color w:val="000000"/>
          <w:sz w:val="22"/>
          <w:szCs w:val="22"/>
        </w:rPr>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w:t>
      </w:r>
      <w:proofErr w:type="spellStart"/>
      <w:r w:rsidR="00FD6506" w:rsidRPr="00DF6B24">
        <w:rPr>
          <w:color w:val="000000"/>
          <w:sz w:val="22"/>
          <w:szCs w:val="22"/>
        </w:rPr>
        <w:t>predfinancovania</w:t>
      </w:r>
      <w:proofErr w:type="spellEnd"/>
      <w:r w:rsidR="00FD6506" w:rsidRPr="00DF6B24">
        <w:rPr>
          <w:color w:val="000000"/>
          <w:sz w:val="22"/>
          <w:szCs w:val="22"/>
        </w:rPr>
        <w:t xml:space="preserve">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w:t>
      </w:r>
      <w:proofErr w:type="spellStart"/>
      <w:r w:rsidR="00FD6506" w:rsidRPr="000C27EB">
        <w:rPr>
          <w:color w:val="000000"/>
          <w:sz w:val="22"/>
          <w:szCs w:val="22"/>
        </w:rPr>
        <w:t>predfinancovania</w:t>
      </w:r>
      <w:proofErr w:type="spellEnd"/>
      <w:r w:rsidR="00FD6506" w:rsidRPr="000C27EB">
        <w:rPr>
          <w:color w:val="000000"/>
          <w:sz w:val="22"/>
          <w:szCs w:val="22"/>
        </w:rPr>
        <w:t>)</w:t>
      </w:r>
      <w:r w:rsidRPr="000C27EB">
        <w:rPr>
          <w:color w:val="000000"/>
          <w:sz w:val="22"/>
          <w:szCs w:val="22"/>
        </w:rPr>
        <w:t>.</w:t>
      </w:r>
      <w:r w:rsidR="00DF6B24" w:rsidRPr="000C27EB">
        <w:rPr>
          <w:color w:val="000000"/>
          <w:sz w:val="22"/>
          <w:szCs w:val="22"/>
        </w:rPr>
        <w:t xml:space="preserve"> </w:t>
      </w:r>
      <w:r w:rsidR="00DF6B24" w:rsidRPr="000C27EB">
        <w:rPr>
          <w:sz w:val="22"/>
          <w:szCs w:val="22"/>
        </w:rPr>
        <w:t>Pri využití troch systémov financovania v rámci jedného projektu</w:t>
      </w:r>
      <w:ins w:id="34" w:author="Autor">
        <w:r w:rsidR="00002ECC">
          <w:rPr>
            <w:sz w:val="22"/>
            <w:szCs w:val="22"/>
          </w:rPr>
          <w:t>, Prijímateľ oznámi identifikované rozpočtové položky Projektu</w:t>
        </w:r>
        <w:r w:rsidR="001E5893">
          <w:rPr>
            <w:sz w:val="22"/>
            <w:szCs w:val="22"/>
          </w:rPr>
          <w:t xml:space="preserve"> </w:t>
        </w:r>
        <w:r w:rsidR="0039182E">
          <w:rPr>
            <w:sz w:val="22"/>
            <w:szCs w:val="22"/>
          </w:rPr>
          <w:t>Poskytovateľovi</w:t>
        </w:r>
      </w:ins>
      <w:bookmarkStart w:id="35" w:name="_GoBack"/>
      <w:bookmarkEnd w:id="35"/>
      <w:del w:id="36" w:author="Autor">
        <w:r w:rsidR="00DF6B24" w:rsidRPr="000C27EB" w:rsidDel="00002ECC">
          <w:rPr>
            <w:sz w:val="22"/>
            <w:szCs w:val="22"/>
          </w:rPr>
          <w:delText xml:space="preserve"> </w:delText>
        </w:r>
        <w:r w:rsidR="00DF6B24" w:rsidRPr="00CD7B96" w:rsidDel="00002ECC">
          <w:rPr>
            <w:color w:val="000000"/>
            <w:sz w:val="22"/>
            <w:szCs w:val="22"/>
          </w:rPr>
          <w:delText xml:space="preserve">zmluvné strany za týmto účelom v rámci Prílohy č. 4 Zmluvy </w:delText>
        </w:r>
        <w:r w:rsidR="002A27CC" w:rsidDel="00002ECC">
          <w:rPr>
            <w:color w:val="000000"/>
            <w:sz w:val="22"/>
            <w:szCs w:val="22"/>
          </w:rPr>
          <w:delText xml:space="preserve">o poskytnutí NFP </w:delText>
        </w:r>
        <w:r w:rsidR="00DF6B24" w:rsidRPr="00CD7B96" w:rsidDel="00002ECC">
          <w:rPr>
            <w:color w:val="000000"/>
            <w:sz w:val="22"/>
            <w:szCs w:val="22"/>
          </w:rPr>
          <w:delText xml:space="preserve">identifikovali jednotlivé typy výdavkov (rozpočtových položiek Projektu) </w:delText>
        </w:r>
      </w:del>
      <w:r w:rsidR="00DF6B24" w:rsidRPr="00CD7B96">
        <w:rPr>
          <w:color w:val="000000"/>
          <w:sz w:val="22"/>
          <w:szCs w:val="22"/>
        </w:rPr>
        <w:t>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05C5E687" w14:textId="77777777" w:rsidR="001B1F4E" w:rsidRPr="00DF6B24" w:rsidRDefault="001B1F4E" w:rsidP="00044FBC">
      <w:pPr>
        <w:pStyle w:val="Odsekzoznamu1"/>
        <w:spacing w:after="120" w:line="276" w:lineRule="auto"/>
        <w:jc w:val="both"/>
        <w:rPr>
          <w:sz w:val="22"/>
          <w:szCs w:val="22"/>
        </w:rPr>
      </w:pPr>
    </w:p>
    <w:p w14:paraId="14297C86" w14:textId="77777777" w:rsidR="00A91910" w:rsidRPr="00A91910" w:rsidRDefault="00A91910" w:rsidP="00D72FF2">
      <w:pPr>
        <w:pStyle w:val="Odsekzoznamu1"/>
        <w:numPr>
          <w:ilvl w:val="0"/>
          <w:numId w:val="61"/>
        </w:numPr>
        <w:spacing w:after="120" w:line="276" w:lineRule="auto"/>
        <w:jc w:val="both"/>
        <w:rPr>
          <w:sz w:val="22"/>
          <w:szCs w:val="22"/>
        </w:rPr>
      </w:pPr>
      <w:r w:rsidRPr="00A9191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169ACBFE" w14:textId="77777777" w:rsidR="00A91910" w:rsidRPr="00A91910" w:rsidRDefault="00A91910" w:rsidP="00D72FF2">
      <w:pPr>
        <w:pStyle w:val="Odsekzoznamu1"/>
        <w:spacing w:line="276" w:lineRule="auto"/>
        <w:rPr>
          <w:color w:val="000000"/>
          <w:sz w:val="22"/>
          <w:szCs w:val="22"/>
        </w:rPr>
      </w:pPr>
    </w:p>
    <w:p w14:paraId="4B90824D" w14:textId="197EDB2B" w:rsidR="00A91910" w:rsidRPr="00A91910" w:rsidRDefault="00A91910" w:rsidP="00D72FF2">
      <w:pPr>
        <w:pStyle w:val="Odsekzoznamu1"/>
        <w:numPr>
          <w:ilvl w:val="0"/>
          <w:numId w:val="61"/>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maximálnej výšky NFP uvedeného 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01E39234" w14:textId="77777777" w:rsidR="00A91910" w:rsidRPr="00A91910" w:rsidRDefault="00A91910" w:rsidP="00D72FF2">
      <w:pPr>
        <w:pStyle w:val="Odsekzoznamu1"/>
        <w:spacing w:after="120" w:line="276" w:lineRule="auto"/>
        <w:jc w:val="both"/>
        <w:rPr>
          <w:sz w:val="22"/>
          <w:szCs w:val="22"/>
        </w:rPr>
      </w:pPr>
    </w:p>
    <w:p w14:paraId="126C7A48" w14:textId="54F72355" w:rsidR="00A91910" w:rsidRPr="00A91910" w:rsidRDefault="00A91910" w:rsidP="00D72FF2">
      <w:pPr>
        <w:pStyle w:val="Odsekzoznamu1"/>
        <w:numPr>
          <w:ilvl w:val="0"/>
          <w:numId w:val="61"/>
        </w:numPr>
        <w:spacing w:after="120" w:line="276" w:lineRule="auto"/>
        <w:jc w:val="both"/>
        <w:rPr>
          <w:sz w:val="22"/>
          <w:szCs w:val="22"/>
        </w:rPr>
      </w:pPr>
      <w:commentRangeStart w:id="37"/>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w:t>
      </w:r>
      <w:r w:rsidR="004A2AAB">
        <w:rPr>
          <w:sz w:val="22"/>
          <w:szCs w:val="22"/>
        </w:rPr>
        <w:t>Z</w:t>
      </w:r>
      <w:r w:rsidRPr="00A91910">
        <w:rPr>
          <w:sz w:val="22"/>
          <w:szCs w:val="22"/>
        </w:rPr>
        <w:t xml:space="preserve">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A91910">
        <w:rPr>
          <w:sz w:val="22"/>
          <w:szCs w:val="22"/>
        </w:rPr>
        <w:t>predfinancovania</w:t>
      </w:r>
      <w:proofErr w:type="spellEnd"/>
      <w:r w:rsidRPr="00A91910">
        <w:rPr>
          <w:sz w:val="22"/>
          <w:szCs w:val="22"/>
        </w:rPr>
        <w:t xml:space="preserve">.   </w:t>
      </w:r>
      <w:commentRangeEnd w:id="37"/>
      <w:r w:rsidRPr="00A91910">
        <w:rPr>
          <w:rStyle w:val="Odkaznakomentr"/>
          <w:sz w:val="22"/>
          <w:szCs w:val="22"/>
        </w:rPr>
        <w:commentReference w:id="37"/>
      </w:r>
    </w:p>
    <w:p w14:paraId="669BE822" w14:textId="77777777" w:rsidR="00A91910" w:rsidRPr="00A91910" w:rsidRDefault="00A91910" w:rsidP="00D72FF2">
      <w:pPr>
        <w:pStyle w:val="Odsekzoznamu1"/>
        <w:spacing w:after="120" w:line="276" w:lineRule="auto"/>
        <w:jc w:val="both"/>
        <w:rPr>
          <w:color w:val="000000"/>
          <w:sz w:val="22"/>
          <w:szCs w:val="22"/>
        </w:rPr>
      </w:pPr>
    </w:p>
    <w:p w14:paraId="0625583E" w14:textId="5944DAD5"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B878E5">
        <w:rPr>
          <w:color w:val="000000"/>
          <w:sz w:val="22"/>
          <w:szCs w:val="22"/>
        </w:rPr>
        <w:lastRenderedPageBreak/>
        <w:t>Z</w:t>
      </w:r>
      <w:r w:rsidRPr="00A91910">
        <w:rPr>
          <w:color w:val="000000"/>
          <w:sz w:val="22"/>
          <w:szCs w:val="22"/>
        </w:rPr>
        <w:t>mluvy. Tento dokument zároveň slúži pre potreby výkladu príslušných ustanovení Zmluvy o poskytnutí NFP, resp. práv a povinností Zmluvných strán.</w:t>
      </w:r>
    </w:p>
    <w:p w14:paraId="61B6E79C" w14:textId="77777777" w:rsidR="00A91910" w:rsidRPr="00A91910" w:rsidRDefault="00A91910" w:rsidP="00D72FF2">
      <w:pPr>
        <w:pStyle w:val="Odsekzoznamu1"/>
        <w:spacing w:after="120" w:line="276" w:lineRule="auto"/>
        <w:jc w:val="both"/>
        <w:rPr>
          <w:sz w:val="22"/>
          <w:szCs w:val="22"/>
        </w:rPr>
      </w:pPr>
    </w:p>
    <w:p w14:paraId="40E04881" w14:textId="77777777"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Na účely tejto Zmluvy sa za úhradu účtovných dokladov Dodávateľovi môže považovať aj:</w:t>
      </w:r>
    </w:p>
    <w:p w14:paraId="774A47DD"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77B3E2AA"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4B0B9DDA" w14:textId="77777777"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7CA9B9E7" w14:textId="77777777" w:rsidR="00D93041"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r w:rsidR="00D93041">
        <w:rPr>
          <w:rFonts w:ascii="Times New Roman" w:hAnsi="Times New Roman"/>
          <w:color w:val="000000"/>
        </w:rPr>
        <w:t>,</w:t>
      </w:r>
    </w:p>
    <w:p w14:paraId="17B3850C" w14:textId="5385ABDC" w:rsidR="00637205" w:rsidRDefault="00D93041" w:rsidP="00510D6A">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ak </w:t>
      </w:r>
      <w:r w:rsidRPr="00CA45C6">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A91910" w:rsidRPr="00510D6A">
        <w:rPr>
          <w:rFonts w:ascii="Times New Roman" w:hAnsi="Times New Roman"/>
          <w:color w:val="000000"/>
        </w:rPr>
        <w:t>.</w:t>
      </w:r>
    </w:p>
    <w:p w14:paraId="5D03D076" w14:textId="77777777" w:rsidR="00A91910" w:rsidRPr="00904D37" w:rsidRDefault="00A91910" w:rsidP="00044FBC">
      <w:pPr>
        <w:numPr>
          <w:ilvl w:val="0"/>
          <w:numId w:val="61"/>
        </w:numPr>
        <w:spacing w:before="120" w:after="120"/>
        <w:jc w:val="both"/>
        <w:rPr>
          <w:color w:val="000000"/>
        </w:rPr>
      </w:pPr>
      <w:r w:rsidRPr="00044FBC">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7661140F" w14:textId="77777777" w:rsidR="00A91910" w:rsidRPr="00A91910" w:rsidRDefault="00A91910" w:rsidP="00D72FF2">
      <w:pPr>
        <w:pStyle w:val="Odsekzoznamu1"/>
        <w:spacing w:after="120" w:line="276" w:lineRule="auto"/>
        <w:jc w:val="both"/>
        <w:rPr>
          <w:color w:val="000000"/>
          <w:sz w:val="22"/>
          <w:szCs w:val="22"/>
        </w:rPr>
      </w:pPr>
    </w:p>
    <w:p w14:paraId="054B7173" w14:textId="77777777"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A4BEEC4" w14:textId="77777777" w:rsidR="00A91910" w:rsidRPr="00A91910" w:rsidRDefault="00A91910" w:rsidP="00D72FF2">
      <w:pPr>
        <w:pStyle w:val="Odsekzoznamu1"/>
        <w:spacing w:after="120" w:line="276" w:lineRule="auto"/>
        <w:jc w:val="both"/>
        <w:rPr>
          <w:color w:val="000000"/>
          <w:sz w:val="22"/>
          <w:szCs w:val="22"/>
        </w:rPr>
      </w:pPr>
    </w:p>
    <w:p w14:paraId="0E13B291" w14:textId="77777777"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24B62497" w14:textId="77777777" w:rsidR="00A91910" w:rsidRPr="00A91910" w:rsidRDefault="00A91910" w:rsidP="00D72FF2">
      <w:pPr>
        <w:pStyle w:val="Odsekzoznamu1"/>
        <w:spacing w:after="120" w:line="276" w:lineRule="auto"/>
        <w:jc w:val="both"/>
        <w:rPr>
          <w:color w:val="000000"/>
          <w:sz w:val="22"/>
          <w:szCs w:val="22"/>
        </w:rPr>
      </w:pPr>
    </w:p>
    <w:p w14:paraId="28F10768" w14:textId="540F1F3E" w:rsidR="00F43166" w:rsidRDefault="00F43166" w:rsidP="00D72FF2">
      <w:pPr>
        <w:pStyle w:val="Odsekzoznamu1"/>
        <w:numPr>
          <w:ilvl w:val="0"/>
          <w:numId w:val="61"/>
        </w:numPr>
        <w:spacing w:after="120" w:line="276" w:lineRule="auto"/>
        <w:jc w:val="both"/>
        <w:rPr>
          <w:color w:val="000000"/>
          <w:sz w:val="22"/>
          <w:szCs w:val="22"/>
        </w:rPr>
      </w:pPr>
      <w:r w:rsidRPr="00CA45C6">
        <w:rPr>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w:t>
      </w:r>
      <w:r w:rsidR="00B83EB9">
        <w:rPr>
          <w:color w:val="000000"/>
          <w:sz w:val="22"/>
          <w:szCs w:val="22"/>
        </w:rPr>
        <w:t xml:space="preserve">notársku zápisnicu </w:t>
      </w:r>
      <w:r w:rsidRPr="00CA45C6">
        <w:rPr>
          <w:color w:val="000000"/>
          <w:sz w:val="22"/>
          <w:szCs w:val="22"/>
        </w:rPr>
        <w:t>a dokumenty preukazujúce vykonanie uloženia predmetu záväzku do notárskej úschovy</w:t>
      </w:r>
      <w:r w:rsidR="00B83EB9">
        <w:rPr>
          <w:color w:val="000000"/>
          <w:sz w:val="22"/>
          <w:szCs w:val="22"/>
        </w:rPr>
        <w:t>.</w:t>
      </w:r>
    </w:p>
    <w:p w14:paraId="41B5DDB3" w14:textId="77777777" w:rsidR="00F43166" w:rsidRDefault="00F43166" w:rsidP="00533AAF">
      <w:pPr>
        <w:pStyle w:val="Odsekzoznamu"/>
        <w:rPr>
          <w:color w:val="000000"/>
          <w:sz w:val="22"/>
          <w:szCs w:val="22"/>
        </w:rPr>
      </w:pPr>
    </w:p>
    <w:p w14:paraId="7AA68C5E" w14:textId="49C51630"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6263F858" w14:textId="77777777" w:rsidR="00A91910" w:rsidRPr="00A91910" w:rsidRDefault="00A91910" w:rsidP="00D72FF2">
      <w:pPr>
        <w:pStyle w:val="Odsekzoznamu1"/>
        <w:spacing w:after="120" w:line="276" w:lineRule="auto"/>
        <w:jc w:val="both"/>
        <w:rPr>
          <w:color w:val="000000"/>
          <w:sz w:val="22"/>
          <w:szCs w:val="22"/>
        </w:rPr>
      </w:pPr>
    </w:p>
    <w:p w14:paraId="303B2E19" w14:textId="77777777" w:rsidR="00107570" w:rsidRPr="00BB7AB0" w:rsidRDefault="00A91910" w:rsidP="00A311F5">
      <w:pPr>
        <w:pStyle w:val="Odsekzoznamu1"/>
        <w:numPr>
          <w:ilvl w:val="0"/>
          <w:numId w:val="61"/>
        </w:numPr>
        <w:spacing w:before="120" w:after="120" w:line="276" w:lineRule="auto"/>
        <w:jc w:val="both"/>
      </w:pPr>
      <w:r w:rsidRPr="00BB7AB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BB7AB0">
        <w:rPr>
          <w:b/>
          <w:bCs/>
          <w:color w:val="000000"/>
          <w:sz w:val="22"/>
          <w:szCs w:val="22"/>
        </w:rPr>
        <w:t xml:space="preserve"> </w:t>
      </w:r>
    </w:p>
    <w:sectPr w:rsidR="00107570" w:rsidRPr="00BB7AB0" w:rsidSect="00D72FF2">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69643EA9" w14:textId="77777777" w:rsidR="00211C45" w:rsidRPr="00A7705C" w:rsidRDefault="00C92165">
      <w:pPr>
        <w:pStyle w:val="Textkomentra"/>
        <w:rPr>
          <w:b/>
          <w:u w:val="single"/>
          <w:lang w:val="sk-SK"/>
        </w:rPr>
      </w:pPr>
      <w:r w:rsidRPr="00FD086A">
        <w:rPr>
          <w:rStyle w:val="Odkaznakomentr"/>
        </w:rPr>
        <w:annotationRef/>
      </w:r>
      <w:r w:rsidRPr="00FD086A">
        <w:rPr>
          <w:lang w:val="sk-SK"/>
        </w:rPr>
        <w:t xml:space="preserve">Predmetná zmena terminológie vyplynula </w:t>
      </w:r>
      <w:r w:rsidR="00211C45" w:rsidRPr="00FD086A">
        <w:rPr>
          <w:lang w:val="sk-SK"/>
        </w:rPr>
        <w:t>zo zmeny označova</w:t>
      </w:r>
      <w:r w:rsidRPr="00FD086A">
        <w:rPr>
          <w:lang w:val="sk-SK"/>
        </w:rPr>
        <w:t>ni</w:t>
      </w:r>
      <w:r w:rsidR="00211C45" w:rsidRPr="00FD086A">
        <w:rPr>
          <w:lang w:val="sk-SK"/>
        </w:rPr>
        <w:t>a účtov, a to</w:t>
      </w:r>
      <w:r w:rsidRPr="00FD086A">
        <w:rPr>
          <w:lang w:val="sk-SK"/>
        </w:rPr>
        <w:t xml:space="preserve"> „mimorozpočtový účet“ na „osobitný účet“. </w:t>
      </w:r>
      <w:r w:rsidRPr="00FD086A">
        <w:rPr>
          <w:b/>
          <w:u w:val="single"/>
          <w:lang w:val="sk-SK"/>
        </w:rPr>
        <w:t>Upozorňujeme</w:t>
      </w:r>
      <w:r w:rsidRPr="00A7705C">
        <w:rPr>
          <w:b/>
          <w:u w:val="single"/>
          <w:lang w:val="sk-SK"/>
        </w:rPr>
        <w:t xml:space="preserve">, že je potrebné rozlišovať medzi pojmom „osobitný účet“ podľa tohto čl. VZP a „osobitný účet na Projekt“ v zmysle čl. 16 ods. 5 a 6. </w:t>
      </w:r>
    </w:p>
  </w:comment>
  <w:comment w:id="1" w:author="Autor" w:initials="A">
    <w:p w14:paraId="5E4E84E1" w14:textId="2816A092" w:rsidR="005C5BA6" w:rsidRDefault="005C5BA6">
      <w:pPr>
        <w:pStyle w:val="Textkomentra"/>
      </w:pPr>
      <w:r>
        <w:rPr>
          <w:rStyle w:val="Odkaznakomentr"/>
        </w:rPr>
        <w:annotationRef/>
      </w:r>
      <w:r w:rsidRPr="003A5DED">
        <w:rPr>
          <w:lang w:val="sk-SK"/>
        </w:rPr>
        <w:t>Je na rozhodnutí Poskytovateľa, či bude aplikovať odvod výnosov. V prípade, ak sa Poskytovateľ rozhodne uplatniť odvod výnosov, ods. 5 bude v zmluve o NFP uvedený. V opačnom prípade je potrebné ods. 5 odstrániť zo zmluvy o poskytnutí NFP a zároveň je potrebné adekvátne upraviť aj čl. 10 ods. 1 písmeno i) a ods. 2.</w:t>
      </w:r>
    </w:p>
  </w:comment>
  <w:comment w:id="8" w:author="Autor" w:initials="A">
    <w:p w14:paraId="45C4C178" w14:textId="77777777" w:rsidR="00510D6A" w:rsidRDefault="00510D6A">
      <w:pPr>
        <w:pStyle w:val="Textkomentra"/>
      </w:pPr>
      <w:r>
        <w:rPr>
          <w:rStyle w:val="Odkaznakomentr"/>
        </w:rPr>
        <w:annotationRef/>
      </w:r>
      <w:r>
        <w:rPr>
          <w:lang w:val="sk-SK"/>
        </w:rP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18" w:author="Autor" w:initials="A">
    <w:p w14:paraId="6E26B2A4" w14:textId="2F30CFAF" w:rsidR="002857DB" w:rsidRPr="002857DB" w:rsidRDefault="002857DB">
      <w:pPr>
        <w:pStyle w:val="Textkomentra"/>
        <w:rPr>
          <w:lang w:val="sk-SK"/>
        </w:rPr>
      </w:pPr>
      <w:r>
        <w:rPr>
          <w:rStyle w:val="Odkaznakomentr"/>
        </w:rPr>
        <w:annotationRef/>
      </w:r>
      <w:r>
        <w:rPr>
          <w:lang w:val="sk-SK"/>
        </w:rPr>
        <w:t xml:space="preserve">Tu je ponechaný priestor na to, aby poskytovateľ doplnil označenie udelenej výnimky – môže ísť o iniciatívnu výnimku ministra financií zo dňa 08.04.2020 alebo individuálnu výnimku udelenú konkrétnemu poskytovateľovi. </w:t>
      </w:r>
    </w:p>
  </w:comment>
  <w:comment w:id="20" w:author="Autor" w:initials="A">
    <w:p w14:paraId="0D60AAD8" w14:textId="30550FB9" w:rsidR="00EE08E6" w:rsidRPr="00EE08E6" w:rsidRDefault="00EE08E6">
      <w:pPr>
        <w:pStyle w:val="Textkomentra"/>
        <w:rPr>
          <w:lang w:val="sk-SK"/>
        </w:rPr>
      </w:pPr>
      <w:r>
        <w:rPr>
          <w:rStyle w:val="Odkaznakomentr"/>
        </w:rPr>
        <w:annotationRef/>
      </w:r>
      <w:r>
        <w:rPr>
          <w:lang w:val="sk-SK"/>
        </w:rPr>
        <w:t xml:space="preserve">Uvedie sa </w:t>
      </w:r>
      <w:r w:rsidRPr="00B82D76">
        <w:rPr>
          <w:lang w:val="sk-SK"/>
        </w:rPr>
        <w:t xml:space="preserve">percento </w:t>
      </w:r>
      <w:r w:rsidR="00BB6CC6" w:rsidRPr="00B82D76">
        <w:rPr>
          <w:lang w:val="sk-SK"/>
        </w:rPr>
        <w:t>v súlade so Systémom finančného riadenia, resp.</w:t>
      </w:r>
      <w:r w:rsidR="00B82D76">
        <w:rPr>
          <w:lang w:val="sk-SK"/>
        </w:rPr>
        <w:t xml:space="preserve"> </w:t>
      </w:r>
      <w:r w:rsidRPr="00B82D76">
        <w:rPr>
          <w:lang w:val="sk-SK"/>
        </w:rPr>
        <w:t>s</w:t>
      </w:r>
      <w:r>
        <w:rPr>
          <w:lang w:val="sk-SK"/>
        </w:rPr>
        <w:t xml:space="preserve"> udelenou iniciatívnou výnimkou zo SFR zo dňa 08.04.2020 alebo v súlade s udelenou individuálnou výnimkou zo SFR. </w:t>
      </w:r>
    </w:p>
  </w:comment>
  <w:comment w:id="21" w:author="Autor" w:initials="A">
    <w:p w14:paraId="4B131A46" w14:textId="04DB488C" w:rsidR="00AA703F" w:rsidRPr="00AA703F" w:rsidRDefault="00AA703F">
      <w:pPr>
        <w:pStyle w:val="Textkomentra"/>
        <w:rPr>
          <w:lang w:val="sk-SK"/>
        </w:rPr>
      </w:pPr>
      <w:r>
        <w:rPr>
          <w:rStyle w:val="Odkaznakomentr"/>
        </w:rPr>
        <w:annotationRef/>
      </w:r>
      <w:r>
        <w:rPr>
          <w:lang w:val="sk-SK"/>
        </w:rPr>
        <w:t xml:space="preserve">Uvedie sa </w:t>
      </w:r>
      <w:r w:rsidRPr="00B82D76">
        <w:rPr>
          <w:lang w:val="sk-SK"/>
        </w:rPr>
        <w:t xml:space="preserve">percento </w:t>
      </w:r>
      <w:r w:rsidR="00BB6CC6" w:rsidRPr="00B82D76">
        <w:rPr>
          <w:lang w:val="sk-SK"/>
        </w:rPr>
        <w:t xml:space="preserve">v súlade so Systémom finančného riadenia, resp. </w:t>
      </w:r>
      <w:r w:rsidRPr="00B82D76">
        <w:rPr>
          <w:lang w:val="sk-SK"/>
        </w:rPr>
        <w:t>s ud</w:t>
      </w:r>
      <w:r>
        <w:rPr>
          <w:lang w:val="sk-SK"/>
        </w:rPr>
        <w:t>elenou iniciatívnou Výnimkou zo SFR zo dňa 08.04.2020 alebo v súlade s udelenou individuálnou výnimkou zo SFR.</w:t>
      </w:r>
    </w:p>
  </w:comment>
  <w:comment w:id="28" w:author="Autor" w:initials="A">
    <w:p w14:paraId="5230B81D" w14:textId="417AB66D" w:rsidR="00153C92" w:rsidRDefault="00153C92">
      <w:pPr>
        <w:pStyle w:val="Textkomentra"/>
      </w:pPr>
      <w:r>
        <w:rPr>
          <w:rStyle w:val="Odkaznakomentr"/>
        </w:rPr>
        <w:annotationRef/>
      </w:r>
      <w:r w:rsidRPr="00153C92">
        <w:t>Táto možnosť je  časovo obmedzená na platnosť iniciatívnej Výnimky zo SFR.</w:t>
      </w:r>
    </w:p>
  </w:comment>
  <w:comment w:id="37" w:author="Autor" w:initials="A">
    <w:p w14:paraId="14639028"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643EA9" w15:done="0"/>
  <w15:commentEx w15:paraId="5E4E84E1" w15:done="0"/>
  <w15:commentEx w15:paraId="45C4C178" w15:done="0"/>
  <w15:commentEx w15:paraId="6E26B2A4" w15:done="0"/>
  <w15:commentEx w15:paraId="0D60AAD8" w15:done="0"/>
  <w15:commentEx w15:paraId="4B131A46" w15:done="0"/>
  <w15:commentEx w15:paraId="5230B81D" w15:done="0"/>
  <w15:commentEx w15:paraId="146390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643EA9" w16cid:durableId="1FFB129F"/>
  <w16cid:commentId w16cid:paraId="45C4C178" w16cid:durableId="1FFB12A0"/>
  <w16cid:commentId w16cid:paraId="283EFDE6" w16cid:durableId="1FFB12A1"/>
  <w16cid:commentId w16cid:paraId="139F2A36" w16cid:durableId="1FFB12A2"/>
  <w16cid:commentId w16cid:paraId="14639028" w16cid:durableId="1FFB12A3"/>
  <w16cid:commentId w16cid:paraId="5C23224C" w16cid:durableId="1FFB12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782C1" w14:textId="77777777" w:rsidR="00EC75CA" w:rsidRDefault="00EC75CA" w:rsidP="00107570">
      <w:pPr>
        <w:spacing w:after="0" w:line="240" w:lineRule="auto"/>
      </w:pPr>
      <w:r>
        <w:separator/>
      </w:r>
    </w:p>
  </w:endnote>
  <w:endnote w:type="continuationSeparator" w:id="0">
    <w:p w14:paraId="1E8F3A47" w14:textId="77777777" w:rsidR="00EC75CA" w:rsidRDefault="00EC75CA" w:rsidP="00107570">
      <w:pPr>
        <w:spacing w:after="0" w:line="240" w:lineRule="auto"/>
      </w:pPr>
      <w:r>
        <w:continuationSeparator/>
      </w:r>
    </w:p>
  </w:endnote>
  <w:endnote w:type="continuationNotice" w:id="1">
    <w:p w14:paraId="6C43A7EB" w14:textId="77777777" w:rsidR="00EC75CA" w:rsidRDefault="00EC75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79ECB" w14:textId="466DE7B7" w:rsidR="009E45B1"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Pr="00BF6236">
      <w:rPr>
        <w:sz w:val="22"/>
        <w:lang w:val="sk-SK"/>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7C75AD">
      <w:rPr>
        <w:b/>
        <w:bCs/>
        <w:noProof/>
        <w:sz w:val="22"/>
      </w:rPr>
      <w:t>10</w:t>
    </w:r>
    <w:r w:rsidRPr="00BF6236">
      <w:rPr>
        <w:b/>
        <w:bCs/>
        <w:sz w:val="22"/>
      </w:rPr>
      <w:fldChar w:fldCharType="end"/>
    </w:r>
    <w:r w:rsidRPr="00BF6236">
      <w:rPr>
        <w:sz w:val="22"/>
        <w:lang w:val="sk-SK"/>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7C75AD">
      <w:rPr>
        <w:b/>
        <w:bCs/>
        <w:noProof/>
        <w:sz w:val="22"/>
      </w:rPr>
      <w:t>10</w:t>
    </w:r>
    <w:r w:rsidRPr="00BF6236">
      <w:rPr>
        <w:b/>
        <w:bCs/>
        <w:sz w:val="22"/>
      </w:rPr>
      <w:fldChar w:fldCharType="end"/>
    </w:r>
  </w:p>
  <w:p w14:paraId="32C39BC7" w14:textId="77777777" w:rsidR="00A91910" w:rsidRPr="009E45B1" w:rsidRDefault="00A91910" w:rsidP="009E45B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ED19E" w14:textId="13964126" w:rsidR="00BF6236"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00BF6236" w:rsidRPr="00BF6236">
      <w:rPr>
        <w:sz w:val="22"/>
        <w:lang w:val="sk-SK"/>
      </w:rPr>
      <w:t xml:space="preserve">Strana </w:t>
    </w:r>
    <w:r w:rsidR="00BF6236" w:rsidRPr="00BF6236">
      <w:rPr>
        <w:b/>
        <w:bCs/>
        <w:sz w:val="22"/>
      </w:rPr>
      <w:fldChar w:fldCharType="begin"/>
    </w:r>
    <w:r w:rsidR="00BF6236" w:rsidRPr="00BF6236">
      <w:rPr>
        <w:b/>
        <w:bCs/>
        <w:sz w:val="22"/>
      </w:rPr>
      <w:instrText>PAGE</w:instrText>
    </w:r>
    <w:r w:rsidR="00BF6236" w:rsidRPr="00BF6236">
      <w:rPr>
        <w:b/>
        <w:bCs/>
        <w:sz w:val="22"/>
      </w:rPr>
      <w:fldChar w:fldCharType="separate"/>
    </w:r>
    <w:r w:rsidR="007C75AD">
      <w:rPr>
        <w:b/>
        <w:bCs/>
        <w:noProof/>
        <w:sz w:val="22"/>
      </w:rPr>
      <w:t>1</w:t>
    </w:r>
    <w:r w:rsidR="00BF6236" w:rsidRPr="00BF6236">
      <w:rPr>
        <w:b/>
        <w:bCs/>
        <w:sz w:val="22"/>
      </w:rPr>
      <w:fldChar w:fldCharType="end"/>
    </w:r>
    <w:r w:rsidR="00BF6236" w:rsidRPr="00BF6236">
      <w:rPr>
        <w:sz w:val="22"/>
        <w:lang w:val="sk-SK"/>
      </w:rPr>
      <w:t xml:space="preserve"> z </w:t>
    </w:r>
    <w:r w:rsidR="00BF6236" w:rsidRPr="00BF6236">
      <w:rPr>
        <w:b/>
        <w:bCs/>
        <w:sz w:val="22"/>
      </w:rPr>
      <w:fldChar w:fldCharType="begin"/>
    </w:r>
    <w:r w:rsidR="00BF6236" w:rsidRPr="00BF6236">
      <w:rPr>
        <w:b/>
        <w:bCs/>
        <w:sz w:val="22"/>
      </w:rPr>
      <w:instrText>NUMPAGES</w:instrText>
    </w:r>
    <w:r w:rsidR="00BF6236" w:rsidRPr="00BF6236">
      <w:rPr>
        <w:b/>
        <w:bCs/>
        <w:sz w:val="22"/>
      </w:rPr>
      <w:fldChar w:fldCharType="separate"/>
    </w:r>
    <w:r w:rsidR="007C75AD">
      <w:rPr>
        <w:b/>
        <w:bCs/>
        <w:noProof/>
        <w:sz w:val="22"/>
      </w:rPr>
      <w:t>10</w:t>
    </w:r>
    <w:r w:rsidR="00BF6236" w:rsidRPr="00BF6236">
      <w:rPr>
        <w:b/>
        <w:bCs/>
        <w:sz w:val="22"/>
      </w:rPr>
      <w:fldChar w:fldCharType="end"/>
    </w:r>
  </w:p>
  <w:p w14:paraId="572C494D"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453E4" w14:textId="77777777" w:rsidR="00EC75CA" w:rsidRDefault="00EC75CA" w:rsidP="00107570">
      <w:pPr>
        <w:spacing w:after="0" w:line="240" w:lineRule="auto"/>
      </w:pPr>
      <w:r>
        <w:separator/>
      </w:r>
    </w:p>
  </w:footnote>
  <w:footnote w:type="continuationSeparator" w:id="0">
    <w:p w14:paraId="6545381B" w14:textId="77777777" w:rsidR="00EC75CA" w:rsidRDefault="00EC75CA" w:rsidP="00107570">
      <w:pPr>
        <w:spacing w:after="0" w:line="240" w:lineRule="auto"/>
      </w:pPr>
      <w:r>
        <w:continuationSeparator/>
      </w:r>
    </w:p>
  </w:footnote>
  <w:footnote w:type="continuationNotice" w:id="1">
    <w:p w14:paraId="5BAC704C" w14:textId="77777777" w:rsidR="00EC75CA" w:rsidRDefault="00EC75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4BCB8" w14:textId="77777777" w:rsidR="00D72FF2" w:rsidRPr="00D72FF2" w:rsidRDefault="007845EB">
    <w:pPr>
      <w:pStyle w:val="Hlavika"/>
      <w:rPr>
        <w:sz w:val="22"/>
        <w:szCs w:val="22"/>
        <w:lang w:val="sk-SK"/>
      </w:rPr>
    </w:pPr>
    <w:r>
      <w:rPr>
        <w:sz w:val="22"/>
        <w:szCs w:val="22"/>
        <w:lang w:val="sk-SK"/>
      </w:rPr>
      <w:t>3. Vzor prílohy č. 1 Z</w:t>
    </w:r>
    <w:r w:rsidR="00D72FF2" w:rsidRPr="00D72FF2">
      <w:rPr>
        <w:sz w:val="22"/>
        <w:szCs w:val="22"/>
        <w:lang w:val="sk-SK"/>
      </w:rPr>
      <w:t>mluvy o poskytnutí NFP – všeobecné</w:t>
    </w:r>
    <w:r w:rsidR="0075182C">
      <w:rPr>
        <w:sz w:val="22"/>
        <w:szCs w:val="22"/>
        <w:lang w:val="sk-SK"/>
      </w:rPr>
      <w:t xml:space="preserve"> zmluvné podmienky (čl. 15 – 18)</w:t>
    </w:r>
    <w:r w:rsidR="00D72FF2" w:rsidRPr="00D72FF2">
      <w:rPr>
        <w:sz w:val="22"/>
        <w:szCs w:val="22"/>
        <w:lang w:val="sk-SK"/>
      </w:rPr>
      <w:t xml:space="preserve"> platné pre všetkých prijímateľov s výnimkou štátnych rozpočtových organizácií</w:t>
    </w:r>
  </w:p>
  <w:p w14:paraId="6EC8AABE" w14:textId="77777777" w:rsidR="00D72FF2" w:rsidRDefault="00D72FF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AAE2C5C"/>
    <w:multiLevelType w:val="hybridMultilevel"/>
    <w:tmpl w:val="DE585618"/>
    <w:lvl w:ilvl="0" w:tplc="BE9871D8">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4D127B1"/>
    <w:multiLevelType w:val="hybridMultilevel"/>
    <w:tmpl w:val="83C6DA88"/>
    <w:lvl w:ilvl="0" w:tplc="BD46A674">
      <w:start w:val="5"/>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9"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A15359D"/>
    <w:multiLevelType w:val="hybridMultilevel"/>
    <w:tmpl w:val="EEFCC17C"/>
    <w:lvl w:ilvl="0" w:tplc="BE9871D8">
      <w:start w:val="2"/>
      <w:numFmt w:val="decimal"/>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4"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6"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8"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4"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8"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51"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7"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8"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9"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0"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3"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4"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5"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6"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3"/>
  </w:num>
  <w:num w:numId="2">
    <w:abstractNumId w:val="34"/>
  </w:num>
  <w:num w:numId="3">
    <w:abstractNumId w:val="10"/>
  </w:num>
  <w:num w:numId="4">
    <w:abstractNumId w:val="58"/>
  </w:num>
  <w:num w:numId="5">
    <w:abstractNumId w:val="36"/>
  </w:num>
  <w:num w:numId="6">
    <w:abstractNumId w:val="1"/>
  </w:num>
  <w:num w:numId="7">
    <w:abstractNumId w:val="49"/>
  </w:num>
  <w:num w:numId="8">
    <w:abstractNumId w:val="53"/>
  </w:num>
  <w:num w:numId="9">
    <w:abstractNumId w:val="64"/>
  </w:num>
  <w:num w:numId="10">
    <w:abstractNumId w:val="44"/>
  </w:num>
  <w:num w:numId="11">
    <w:abstractNumId w:val="6"/>
  </w:num>
  <w:num w:numId="12">
    <w:abstractNumId w:val="14"/>
  </w:num>
  <w:num w:numId="13">
    <w:abstractNumId w:val="23"/>
  </w:num>
  <w:num w:numId="14">
    <w:abstractNumId w:val="0"/>
  </w:num>
  <w:num w:numId="15">
    <w:abstractNumId w:val="56"/>
  </w:num>
  <w:num w:numId="16">
    <w:abstractNumId w:val="47"/>
  </w:num>
  <w:num w:numId="17">
    <w:abstractNumId w:val="65"/>
  </w:num>
  <w:num w:numId="18">
    <w:abstractNumId w:val="63"/>
  </w:num>
  <w:num w:numId="19">
    <w:abstractNumId w:val="43"/>
  </w:num>
  <w:num w:numId="20">
    <w:abstractNumId w:val="2"/>
  </w:num>
  <w:num w:numId="21">
    <w:abstractNumId w:val="32"/>
  </w:num>
  <w:num w:numId="22">
    <w:abstractNumId w:val="39"/>
  </w:num>
  <w:num w:numId="23">
    <w:abstractNumId w:val="24"/>
  </w:num>
  <w:num w:numId="24">
    <w:abstractNumId w:val="37"/>
  </w:num>
  <w:num w:numId="25">
    <w:abstractNumId w:val="18"/>
  </w:num>
  <w:num w:numId="26">
    <w:abstractNumId w:val="27"/>
  </w:num>
  <w:num w:numId="27">
    <w:abstractNumId w:val="12"/>
  </w:num>
  <w:num w:numId="28">
    <w:abstractNumId w:val="60"/>
  </w:num>
  <w:num w:numId="29">
    <w:abstractNumId w:val="66"/>
  </w:num>
  <w:num w:numId="30">
    <w:abstractNumId w:val="4"/>
  </w:num>
  <w:num w:numId="31">
    <w:abstractNumId w:val="15"/>
  </w:num>
  <w:num w:numId="32">
    <w:abstractNumId w:val="52"/>
  </w:num>
  <w:num w:numId="33">
    <w:abstractNumId w:val="30"/>
  </w:num>
  <w:num w:numId="34">
    <w:abstractNumId w:val="50"/>
  </w:num>
  <w:num w:numId="35">
    <w:abstractNumId w:val="59"/>
  </w:num>
  <w:num w:numId="36">
    <w:abstractNumId w:val="51"/>
  </w:num>
  <w:num w:numId="37">
    <w:abstractNumId w:val="57"/>
  </w:num>
  <w:num w:numId="38">
    <w:abstractNumId w:val="19"/>
  </w:num>
  <w:num w:numId="39">
    <w:abstractNumId w:val="31"/>
  </w:num>
  <w:num w:numId="40">
    <w:abstractNumId w:val="40"/>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4"/>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5"/>
  </w:num>
  <w:num w:numId="48">
    <w:abstractNumId w:val="11"/>
  </w:num>
  <w:num w:numId="49">
    <w:abstractNumId w:val="35"/>
  </w:num>
  <w:num w:numId="50">
    <w:abstractNumId w:val="62"/>
  </w:num>
  <w:num w:numId="51">
    <w:abstractNumId w:val="41"/>
  </w:num>
  <w:num w:numId="52">
    <w:abstractNumId w:val="55"/>
  </w:num>
  <w:num w:numId="53">
    <w:abstractNumId w:val="54"/>
  </w:num>
  <w:num w:numId="54">
    <w:abstractNumId w:val="25"/>
  </w:num>
  <w:num w:numId="55">
    <w:abstractNumId w:val="45"/>
  </w:num>
  <w:num w:numId="56">
    <w:abstractNumId w:val="21"/>
  </w:num>
  <w:num w:numId="57">
    <w:abstractNumId w:val="26"/>
  </w:num>
  <w:num w:numId="58">
    <w:abstractNumId w:val="38"/>
  </w:num>
  <w:num w:numId="59">
    <w:abstractNumId w:val="61"/>
  </w:num>
  <w:num w:numId="60">
    <w:abstractNumId w:val="16"/>
  </w:num>
  <w:num w:numId="61">
    <w:abstractNumId w:val="28"/>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num>
  <w:num w:numId="64">
    <w:abstractNumId w:val="29"/>
  </w:num>
  <w:num w:numId="65">
    <w:abstractNumId w:val="3"/>
  </w:num>
  <w:num w:numId="66">
    <w:abstractNumId w:val="42"/>
  </w:num>
  <w:num w:numId="67">
    <w:abstractNumId w:val="17"/>
  </w:num>
  <w:num w:numId="68">
    <w:abstractNumId w:val="8"/>
  </w:num>
  <w:num w:numId="69">
    <w:abstractNumId w:val="2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2ECC"/>
    <w:rsid w:val="00006712"/>
    <w:rsid w:val="000121B7"/>
    <w:rsid w:val="000125B9"/>
    <w:rsid w:val="000135C4"/>
    <w:rsid w:val="0002277A"/>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4FE2"/>
    <w:rsid w:val="00087569"/>
    <w:rsid w:val="00090305"/>
    <w:rsid w:val="00093490"/>
    <w:rsid w:val="00097AAB"/>
    <w:rsid w:val="000A0126"/>
    <w:rsid w:val="000A1DAC"/>
    <w:rsid w:val="000A5C51"/>
    <w:rsid w:val="000B01CB"/>
    <w:rsid w:val="000C22B1"/>
    <w:rsid w:val="000C27EB"/>
    <w:rsid w:val="000D1AD5"/>
    <w:rsid w:val="000D459D"/>
    <w:rsid w:val="000D4BDF"/>
    <w:rsid w:val="000D72C6"/>
    <w:rsid w:val="000D787C"/>
    <w:rsid w:val="000D78C0"/>
    <w:rsid w:val="000E1FE3"/>
    <w:rsid w:val="000F3594"/>
    <w:rsid w:val="0010362B"/>
    <w:rsid w:val="00104356"/>
    <w:rsid w:val="00107570"/>
    <w:rsid w:val="00113558"/>
    <w:rsid w:val="001139FF"/>
    <w:rsid w:val="00121A28"/>
    <w:rsid w:val="001228D1"/>
    <w:rsid w:val="00123681"/>
    <w:rsid w:val="00125698"/>
    <w:rsid w:val="0014042F"/>
    <w:rsid w:val="0014453B"/>
    <w:rsid w:val="00146280"/>
    <w:rsid w:val="00146649"/>
    <w:rsid w:val="00153C92"/>
    <w:rsid w:val="00155F12"/>
    <w:rsid w:val="00160BAD"/>
    <w:rsid w:val="00174CB4"/>
    <w:rsid w:val="00174D35"/>
    <w:rsid w:val="00183216"/>
    <w:rsid w:val="001833B4"/>
    <w:rsid w:val="0018626B"/>
    <w:rsid w:val="0018671C"/>
    <w:rsid w:val="00187CC2"/>
    <w:rsid w:val="00187F92"/>
    <w:rsid w:val="00193A38"/>
    <w:rsid w:val="00193AC2"/>
    <w:rsid w:val="00197542"/>
    <w:rsid w:val="001A035A"/>
    <w:rsid w:val="001A5B0F"/>
    <w:rsid w:val="001B1F4E"/>
    <w:rsid w:val="001B4309"/>
    <w:rsid w:val="001B7463"/>
    <w:rsid w:val="001C2326"/>
    <w:rsid w:val="001C6578"/>
    <w:rsid w:val="001C71B0"/>
    <w:rsid w:val="001D0E4E"/>
    <w:rsid w:val="001D1C6C"/>
    <w:rsid w:val="001D2CE7"/>
    <w:rsid w:val="001E030D"/>
    <w:rsid w:val="001E5893"/>
    <w:rsid w:val="001F6CC1"/>
    <w:rsid w:val="00202FDE"/>
    <w:rsid w:val="0020565E"/>
    <w:rsid w:val="0021081B"/>
    <w:rsid w:val="00211C45"/>
    <w:rsid w:val="002145FE"/>
    <w:rsid w:val="0021677A"/>
    <w:rsid w:val="00220FFC"/>
    <w:rsid w:val="00223EF2"/>
    <w:rsid w:val="0023631A"/>
    <w:rsid w:val="0023687E"/>
    <w:rsid w:val="00240774"/>
    <w:rsid w:val="00241CBF"/>
    <w:rsid w:val="002479A2"/>
    <w:rsid w:val="002542F3"/>
    <w:rsid w:val="002707A0"/>
    <w:rsid w:val="00270B3B"/>
    <w:rsid w:val="002807F3"/>
    <w:rsid w:val="00283169"/>
    <w:rsid w:val="002837AB"/>
    <w:rsid w:val="002857DB"/>
    <w:rsid w:val="00285F4F"/>
    <w:rsid w:val="002966B1"/>
    <w:rsid w:val="002A0F0A"/>
    <w:rsid w:val="002A27CC"/>
    <w:rsid w:val="002B63B4"/>
    <w:rsid w:val="002B667C"/>
    <w:rsid w:val="002B73A5"/>
    <w:rsid w:val="002C09DB"/>
    <w:rsid w:val="002C5465"/>
    <w:rsid w:val="002D1750"/>
    <w:rsid w:val="002D72EF"/>
    <w:rsid w:val="002D7B9E"/>
    <w:rsid w:val="002D7C90"/>
    <w:rsid w:val="002E3E83"/>
    <w:rsid w:val="002F30E1"/>
    <w:rsid w:val="002F403B"/>
    <w:rsid w:val="002F6EB8"/>
    <w:rsid w:val="00301D23"/>
    <w:rsid w:val="00304BCE"/>
    <w:rsid w:val="00306DE1"/>
    <w:rsid w:val="00307158"/>
    <w:rsid w:val="00310431"/>
    <w:rsid w:val="0031189F"/>
    <w:rsid w:val="0031356B"/>
    <w:rsid w:val="00313888"/>
    <w:rsid w:val="00313D28"/>
    <w:rsid w:val="003144E8"/>
    <w:rsid w:val="00315409"/>
    <w:rsid w:val="00316E50"/>
    <w:rsid w:val="003200B4"/>
    <w:rsid w:val="003240BD"/>
    <w:rsid w:val="00324D28"/>
    <w:rsid w:val="0032575A"/>
    <w:rsid w:val="003328CB"/>
    <w:rsid w:val="00334FF6"/>
    <w:rsid w:val="00342542"/>
    <w:rsid w:val="00344D26"/>
    <w:rsid w:val="003454FA"/>
    <w:rsid w:val="00347843"/>
    <w:rsid w:val="00355838"/>
    <w:rsid w:val="003570A7"/>
    <w:rsid w:val="003726AF"/>
    <w:rsid w:val="00372E64"/>
    <w:rsid w:val="00374378"/>
    <w:rsid w:val="00375B5A"/>
    <w:rsid w:val="0037663F"/>
    <w:rsid w:val="00376862"/>
    <w:rsid w:val="003818D4"/>
    <w:rsid w:val="00383F0E"/>
    <w:rsid w:val="0039182E"/>
    <w:rsid w:val="003A0172"/>
    <w:rsid w:val="003A1257"/>
    <w:rsid w:val="003A5DED"/>
    <w:rsid w:val="003B1B29"/>
    <w:rsid w:val="003B1FC8"/>
    <w:rsid w:val="003B3F46"/>
    <w:rsid w:val="003B5AF3"/>
    <w:rsid w:val="003B5B37"/>
    <w:rsid w:val="003B6A45"/>
    <w:rsid w:val="003C0F18"/>
    <w:rsid w:val="003C158F"/>
    <w:rsid w:val="003C6060"/>
    <w:rsid w:val="003C6154"/>
    <w:rsid w:val="003C61F0"/>
    <w:rsid w:val="003C688F"/>
    <w:rsid w:val="003C6EEB"/>
    <w:rsid w:val="003E2782"/>
    <w:rsid w:val="003E793F"/>
    <w:rsid w:val="003E7E74"/>
    <w:rsid w:val="003F1EF2"/>
    <w:rsid w:val="003F52FF"/>
    <w:rsid w:val="004015E8"/>
    <w:rsid w:val="0041671B"/>
    <w:rsid w:val="0041678E"/>
    <w:rsid w:val="004167D9"/>
    <w:rsid w:val="00417284"/>
    <w:rsid w:val="0042095B"/>
    <w:rsid w:val="0042170D"/>
    <w:rsid w:val="00427B6F"/>
    <w:rsid w:val="00430891"/>
    <w:rsid w:val="00432CCF"/>
    <w:rsid w:val="004360BC"/>
    <w:rsid w:val="004417C0"/>
    <w:rsid w:val="00442FC0"/>
    <w:rsid w:val="00443A26"/>
    <w:rsid w:val="00445909"/>
    <w:rsid w:val="00447039"/>
    <w:rsid w:val="00450750"/>
    <w:rsid w:val="00451EFB"/>
    <w:rsid w:val="0045542C"/>
    <w:rsid w:val="0046268A"/>
    <w:rsid w:val="00472B2A"/>
    <w:rsid w:val="0047436B"/>
    <w:rsid w:val="00475E92"/>
    <w:rsid w:val="00481DCF"/>
    <w:rsid w:val="00483C08"/>
    <w:rsid w:val="004919CB"/>
    <w:rsid w:val="00492732"/>
    <w:rsid w:val="0049365E"/>
    <w:rsid w:val="00495201"/>
    <w:rsid w:val="004968FD"/>
    <w:rsid w:val="00497767"/>
    <w:rsid w:val="004A01D9"/>
    <w:rsid w:val="004A2AAB"/>
    <w:rsid w:val="004A5C39"/>
    <w:rsid w:val="004B26F7"/>
    <w:rsid w:val="004B5E1F"/>
    <w:rsid w:val="004B612A"/>
    <w:rsid w:val="004C270D"/>
    <w:rsid w:val="004C2D2D"/>
    <w:rsid w:val="004C6DDB"/>
    <w:rsid w:val="004D16E8"/>
    <w:rsid w:val="004D75A4"/>
    <w:rsid w:val="004D7908"/>
    <w:rsid w:val="004E0031"/>
    <w:rsid w:val="004E3D20"/>
    <w:rsid w:val="004E774F"/>
    <w:rsid w:val="004F0D77"/>
    <w:rsid w:val="004F30C8"/>
    <w:rsid w:val="004F3B02"/>
    <w:rsid w:val="005001FB"/>
    <w:rsid w:val="00501FDC"/>
    <w:rsid w:val="0050352D"/>
    <w:rsid w:val="00510D6A"/>
    <w:rsid w:val="0051115F"/>
    <w:rsid w:val="00512D79"/>
    <w:rsid w:val="00515995"/>
    <w:rsid w:val="00522A4E"/>
    <w:rsid w:val="0052759C"/>
    <w:rsid w:val="00530F07"/>
    <w:rsid w:val="00531363"/>
    <w:rsid w:val="005336FD"/>
    <w:rsid w:val="00533AAF"/>
    <w:rsid w:val="00537063"/>
    <w:rsid w:val="0054002C"/>
    <w:rsid w:val="00542D6C"/>
    <w:rsid w:val="0054436B"/>
    <w:rsid w:val="00546CA0"/>
    <w:rsid w:val="00546EA5"/>
    <w:rsid w:val="0055539C"/>
    <w:rsid w:val="005561DD"/>
    <w:rsid w:val="00556722"/>
    <w:rsid w:val="00560DEA"/>
    <w:rsid w:val="0056773A"/>
    <w:rsid w:val="00570122"/>
    <w:rsid w:val="00575F54"/>
    <w:rsid w:val="00587F50"/>
    <w:rsid w:val="005931A0"/>
    <w:rsid w:val="005B204A"/>
    <w:rsid w:val="005B3A0B"/>
    <w:rsid w:val="005B4F5F"/>
    <w:rsid w:val="005C5BA6"/>
    <w:rsid w:val="005D01B9"/>
    <w:rsid w:val="005D07FD"/>
    <w:rsid w:val="005D1E6A"/>
    <w:rsid w:val="005D28F5"/>
    <w:rsid w:val="005D50CE"/>
    <w:rsid w:val="005D5A73"/>
    <w:rsid w:val="005D6AD5"/>
    <w:rsid w:val="005E7FD8"/>
    <w:rsid w:val="005F6078"/>
    <w:rsid w:val="006006C7"/>
    <w:rsid w:val="00600F65"/>
    <w:rsid w:val="006053FB"/>
    <w:rsid w:val="00605CE8"/>
    <w:rsid w:val="006068D6"/>
    <w:rsid w:val="00611B53"/>
    <w:rsid w:val="00612CF3"/>
    <w:rsid w:val="00615B06"/>
    <w:rsid w:val="00624C06"/>
    <w:rsid w:val="00632BF1"/>
    <w:rsid w:val="006338C6"/>
    <w:rsid w:val="00637205"/>
    <w:rsid w:val="0064034E"/>
    <w:rsid w:val="006420B0"/>
    <w:rsid w:val="00642A2D"/>
    <w:rsid w:val="006430DB"/>
    <w:rsid w:val="00645053"/>
    <w:rsid w:val="00645A77"/>
    <w:rsid w:val="006475DD"/>
    <w:rsid w:val="00652531"/>
    <w:rsid w:val="00654513"/>
    <w:rsid w:val="00656986"/>
    <w:rsid w:val="0065794B"/>
    <w:rsid w:val="006616EE"/>
    <w:rsid w:val="00664317"/>
    <w:rsid w:val="0066598A"/>
    <w:rsid w:val="00671E9C"/>
    <w:rsid w:val="00673C47"/>
    <w:rsid w:val="00674103"/>
    <w:rsid w:val="006769F9"/>
    <w:rsid w:val="00682A5B"/>
    <w:rsid w:val="006839FF"/>
    <w:rsid w:val="00695339"/>
    <w:rsid w:val="006A2855"/>
    <w:rsid w:val="006A60A4"/>
    <w:rsid w:val="006A757F"/>
    <w:rsid w:val="006A7EF2"/>
    <w:rsid w:val="006B2244"/>
    <w:rsid w:val="006B4F0F"/>
    <w:rsid w:val="006B5BAD"/>
    <w:rsid w:val="006C2379"/>
    <w:rsid w:val="006C4BD5"/>
    <w:rsid w:val="006C5443"/>
    <w:rsid w:val="006C5D80"/>
    <w:rsid w:val="006D00D6"/>
    <w:rsid w:val="006D1B30"/>
    <w:rsid w:val="006D74F1"/>
    <w:rsid w:val="006E1526"/>
    <w:rsid w:val="006E6D32"/>
    <w:rsid w:val="006E7ED3"/>
    <w:rsid w:val="006F2659"/>
    <w:rsid w:val="006F27EE"/>
    <w:rsid w:val="006F3FBB"/>
    <w:rsid w:val="006F5934"/>
    <w:rsid w:val="006F6327"/>
    <w:rsid w:val="007021C2"/>
    <w:rsid w:val="00704E7B"/>
    <w:rsid w:val="00706B87"/>
    <w:rsid w:val="00712461"/>
    <w:rsid w:val="007144ED"/>
    <w:rsid w:val="0071640E"/>
    <w:rsid w:val="00726F47"/>
    <w:rsid w:val="00733825"/>
    <w:rsid w:val="007354E8"/>
    <w:rsid w:val="00735595"/>
    <w:rsid w:val="00735BE5"/>
    <w:rsid w:val="00744208"/>
    <w:rsid w:val="00747466"/>
    <w:rsid w:val="0075182C"/>
    <w:rsid w:val="00754499"/>
    <w:rsid w:val="00763062"/>
    <w:rsid w:val="00765697"/>
    <w:rsid w:val="007676D8"/>
    <w:rsid w:val="00776169"/>
    <w:rsid w:val="0078059A"/>
    <w:rsid w:val="00781591"/>
    <w:rsid w:val="00781B61"/>
    <w:rsid w:val="00783276"/>
    <w:rsid w:val="007845EB"/>
    <w:rsid w:val="007A22AF"/>
    <w:rsid w:val="007A4F66"/>
    <w:rsid w:val="007A574B"/>
    <w:rsid w:val="007A7CB4"/>
    <w:rsid w:val="007B6D4E"/>
    <w:rsid w:val="007C25BD"/>
    <w:rsid w:val="007C25DC"/>
    <w:rsid w:val="007C2969"/>
    <w:rsid w:val="007C6C30"/>
    <w:rsid w:val="007C75AD"/>
    <w:rsid w:val="007D5801"/>
    <w:rsid w:val="007D6ABC"/>
    <w:rsid w:val="007D7484"/>
    <w:rsid w:val="007E5F95"/>
    <w:rsid w:val="007E7515"/>
    <w:rsid w:val="007F2603"/>
    <w:rsid w:val="007F4993"/>
    <w:rsid w:val="007F5377"/>
    <w:rsid w:val="007F6C8D"/>
    <w:rsid w:val="008014CD"/>
    <w:rsid w:val="0081097E"/>
    <w:rsid w:val="00817431"/>
    <w:rsid w:val="00821D3D"/>
    <w:rsid w:val="008265B2"/>
    <w:rsid w:val="00832751"/>
    <w:rsid w:val="00836F20"/>
    <w:rsid w:val="00841663"/>
    <w:rsid w:val="0084584B"/>
    <w:rsid w:val="00847313"/>
    <w:rsid w:val="00863437"/>
    <w:rsid w:val="008674DD"/>
    <w:rsid w:val="00870BD5"/>
    <w:rsid w:val="00874C6A"/>
    <w:rsid w:val="0087549C"/>
    <w:rsid w:val="008776F4"/>
    <w:rsid w:val="00883499"/>
    <w:rsid w:val="00885615"/>
    <w:rsid w:val="0089166B"/>
    <w:rsid w:val="00892AE7"/>
    <w:rsid w:val="008A0952"/>
    <w:rsid w:val="008A7C34"/>
    <w:rsid w:val="008B5D1A"/>
    <w:rsid w:val="008C178C"/>
    <w:rsid w:val="008C19F8"/>
    <w:rsid w:val="008C6ADC"/>
    <w:rsid w:val="008C6B9F"/>
    <w:rsid w:val="008D1085"/>
    <w:rsid w:val="008D1F03"/>
    <w:rsid w:val="008E4C8B"/>
    <w:rsid w:val="008F2D1E"/>
    <w:rsid w:val="008F2D3B"/>
    <w:rsid w:val="008F3AEF"/>
    <w:rsid w:val="008F3B1E"/>
    <w:rsid w:val="008F3D3B"/>
    <w:rsid w:val="008F4009"/>
    <w:rsid w:val="00901F38"/>
    <w:rsid w:val="00902C06"/>
    <w:rsid w:val="00903B2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E5F"/>
    <w:rsid w:val="00951236"/>
    <w:rsid w:val="009532B7"/>
    <w:rsid w:val="009561EE"/>
    <w:rsid w:val="00963948"/>
    <w:rsid w:val="00970EC8"/>
    <w:rsid w:val="0097253D"/>
    <w:rsid w:val="00973587"/>
    <w:rsid w:val="00976CDB"/>
    <w:rsid w:val="0098020C"/>
    <w:rsid w:val="009803B7"/>
    <w:rsid w:val="009813B6"/>
    <w:rsid w:val="009846DE"/>
    <w:rsid w:val="0099220C"/>
    <w:rsid w:val="00993B37"/>
    <w:rsid w:val="00993DE4"/>
    <w:rsid w:val="009950F1"/>
    <w:rsid w:val="009A0992"/>
    <w:rsid w:val="009A0EB4"/>
    <w:rsid w:val="009A2045"/>
    <w:rsid w:val="009A3620"/>
    <w:rsid w:val="009A63B9"/>
    <w:rsid w:val="009C01CD"/>
    <w:rsid w:val="009C2F7D"/>
    <w:rsid w:val="009C774F"/>
    <w:rsid w:val="009D0DC1"/>
    <w:rsid w:val="009D30D3"/>
    <w:rsid w:val="009D4214"/>
    <w:rsid w:val="009D5F4C"/>
    <w:rsid w:val="009E0A96"/>
    <w:rsid w:val="009E45B1"/>
    <w:rsid w:val="009E5D85"/>
    <w:rsid w:val="009E6433"/>
    <w:rsid w:val="009F0476"/>
    <w:rsid w:val="009F466D"/>
    <w:rsid w:val="00A009BB"/>
    <w:rsid w:val="00A073A2"/>
    <w:rsid w:val="00A07887"/>
    <w:rsid w:val="00A1088D"/>
    <w:rsid w:val="00A15393"/>
    <w:rsid w:val="00A15AEB"/>
    <w:rsid w:val="00A22BF8"/>
    <w:rsid w:val="00A27B6F"/>
    <w:rsid w:val="00A3002F"/>
    <w:rsid w:val="00A311F5"/>
    <w:rsid w:val="00A35F19"/>
    <w:rsid w:val="00A3648F"/>
    <w:rsid w:val="00A45F7B"/>
    <w:rsid w:val="00A47626"/>
    <w:rsid w:val="00A52658"/>
    <w:rsid w:val="00A538C8"/>
    <w:rsid w:val="00A55654"/>
    <w:rsid w:val="00A56561"/>
    <w:rsid w:val="00A60A79"/>
    <w:rsid w:val="00A62C28"/>
    <w:rsid w:val="00A6354D"/>
    <w:rsid w:val="00A65765"/>
    <w:rsid w:val="00A7705C"/>
    <w:rsid w:val="00A80970"/>
    <w:rsid w:val="00A874E2"/>
    <w:rsid w:val="00A91230"/>
    <w:rsid w:val="00A91910"/>
    <w:rsid w:val="00A93978"/>
    <w:rsid w:val="00A95015"/>
    <w:rsid w:val="00A958DC"/>
    <w:rsid w:val="00AA2EE0"/>
    <w:rsid w:val="00AA67E7"/>
    <w:rsid w:val="00AA703F"/>
    <w:rsid w:val="00AB36DC"/>
    <w:rsid w:val="00AB56D3"/>
    <w:rsid w:val="00AB7CC6"/>
    <w:rsid w:val="00AC4603"/>
    <w:rsid w:val="00AC5CB0"/>
    <w:rsid w:val="00AC72FE"/>
    <w:rsid w:val="00AD1E4D"/>
    <w:rsid w:val="00AD3E91"/>
    <w:rsid w:val="00AF0353"/>
    <w:rsid w:val="00AF36B6"/>
    <w:rsid w:val="00B00D87"/>
    <w:rsid w:val="00B01BA7"/>
    <w:rsid w:val="00B0411F"/>
    <w:rsid w:val="00B06D93"/>
    <w:rsid w:val="00B06E6F"/>
    <w:rsid w:val="00B1318E"/>
    <w:rsid w:val="00B14A3D"/>
    <w:rsid w:val="00B1543F"/>
    <w:rsid w:val="00B17DDA"/>
    <w:rsid w:val="00B2375B"/>
    <w:rsid w:val="00B306A4"/>
    <w:rsid w:val="00B307BD"/>
    <w:rsid w:val="00B310EE"/>
    <w:rsid w:val="00B311E3"/>
    <w:rsid w:val="00B3244A"/>
    <w:rsid w:val="00B358BE"/>
    <w:rsid w:val="00B360D9"/>
    <w:rsid w:val="00B412E5"/>
    <w:rsid w:val="00B44B42"/>
    <w:rsid w:val="00B47AD7"/>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2D76"/>
    <w:rsid w:val="00B8389A"/>
    <w:rsid w:val="00B83EB9"/>
    <w:rsid w:val="00B878E5"/>
    <w:rsid w:val="00B87E39"/>
    <w:rsid w:val="00B90244"/>
    <w:rsid w:val="00B91480"/>
    <w:rsid w:val="00B95964"/>
    <w:rsid w:val="00BA58C8"/>
    <w:rsid w:val="00BA5D0E"/>
    <w:rsid w:val="00BB3ED5"/>
    <w:rsid w:val="00BB6CC6"/>
    <w:rsid w:val="00BB7AB0"/>
    <w:rsid w:val="00BD1F35"/>
    <w:rsid w:val="00BD2ED8"/>
    <w:rsid w:val="00BD347F"/>
    <w:rsid w:val="00BD5630"/>
    <w:rsid w:val="00BD7BDB"/>
    <w:rsid w:val="00BE4873"/>
    <w:rsid w:val="00BF0C28"/>
    <w:rsid w:val="00BF33D6"/>
    <w:rsid w:val="00BF4BFC"/>
    <w:rsid w:val="00BF6236"/>
    <w:rsid w:val="00C10D57"/>
    <w:rsid w:val="00C1199A"/>
    <w:rsid w:val="00C1239B"/>
    <w:rsid w:val="00C13721"/>
    <w:rsid w:val="00C15C56"/>
    <w:rsid w:val="00C210A6"/>
    <w:rsid w:val="00C2360A"/>
    <w:rsid w:val="00C25E5E"/>
    <w:rsid w:val="00C34680"/>
    <w:rsid w:val="00C3536D"/>
    <w:rsid w:val="00C41E05"/>
    <w:rsid w:val="00C519F3"/>
    <w:rsid w:val="00C52252"/>
    <w:rsid w:val="00C54517"/>
    <w:rsid w:val="00C63749"/>
    <w:rsid w:val="00C63DE6"/>
    <w:rsid w:val="00C65054"/>
    <w:rsid w:val="00C73191"/>
    <w:rsid w:val="00C73360"/>
    <w:rsid w:val="00C8086E"/>
    <w:rsid w:val="00C80C5B"/>
    <w:rsid w:val="00C843D4"/>
    <w:rsid w:val="00C917A1"/>
    <w:rsid w:val="00C92165"/>
    <w:rsid w:val="00C922FE"/>
    <w:rsid w:val="00C92F11"/>
    <w:rsid w:val="00C9782A"/>
    <w:rsid w:val="00CA2CDF"/>
    <w:rsid w:val="00CA5519"/>
    <w:rsid w:val="00CB0EF6"/>
    <w:rsid w:val="00CB600E"/>
    <w:rsid w:val="00CC2EF8"/>
    <w:rsid w:val="00CC3142"/>
    <w:rsid w:val="00CC4E13"/>
    <w:rsid w:val="00CC5133"/>
    <w:rsid w:val="00CC56A4"/>
    <w:rsid w:val="00CD153E"/>
    <w:rsid w:val="00CD30C5"/>
    <w:rsid w:val="00CD3D51"/>
    <w:rsid w:val="00CD56B1"/>
    <w:rsid w:val="00CD7B96"/>
    <w:rsid w:val="00CE1ECE"/>
    <w:rsid w:val="00CE3D33"/>
    <w:rsid w:val="00CE63C2"/>
    <w:rsid w:val="00CE71CE"/>
    <w:rsid w:val="00CF2EE6"/>
    <w:rsid w:val="00CF54A4"/>
    <w:rsid w:val="00CF6DDE"/>
    <w:rsid w:val="00D00E44"/>
    <w:rsid w:val="00D051F1"/>
    <w:rsid w:val="00D06165"/>
    <w:rsid w:val="00D075A6"/>
    <w:rsid w:val="00D07F80"/>
    <w:rsid w:val="00D11EBE"/>
    <w:rsid w:val="00D14060"/>
    <w:rsid w:val="00D25C48"/>
    <w:rsid w:val="00D314D5"/>
    <w:rsid w:val="00D329EB"/>
    <w:rsid w:val="00D400C5"/>
    <w:rsid w:val="00D40D68"/>
    <w:rsid w:val="00D42F52"/>
    <w:rsid w:val="00D51C7B"/>
    <w:rsid w:val="00D522C7"/>
    <w:rsid w:val="00D5237E"/>
    <w:rsid w:val="00D53C79"/>
    <w:rsid w:val="00D60969"/>
    <w:rsid w:val="00D6414D"/>
    <w:rsid w:val="00D64445"/>
    <w:rsid w:val="00D70FB1"/>
    <w:rsid w:val="00D72FF2"/>
    <w:rsid w:val="00D74598"/>
    <w:rsid w:val="00D76331"/>
    <w:rsid w:val="00D81DB8"/>
    <w:rsid w:val="00D829CD"/>
    <w:rsid w:val="00D83EF8"/>
    <w:rsid w:val="00D87797"/>
    <w:rsid w:val="00D90309"/>
    <w:rsid w:val="00D93041"/>
    <w:rsid w:val="00DA0CBF"/>
    <w:rsid w:val="00DA19DE"/>
    <w:rsid w:val="00DA4137"/>
    <w:rsid w:val="00DA5F1B"/>
    <w:rsid w:val="00DA6057"/>
    <w:rsid w:val="00DA6717"/>
    <w:rsid w:val="00DB408E"/>
    <w:rsid w:val="00DC1A41"/>
    <w:rsid w:val="00DC3D58"/>
    <w:rsid w:val="00DC4B16"/>
    <w:rsid w:val="00DC6B3D"/>
    <w:rsid w:val="00DC7208"/>
    <w:rsid w:val="00DD22B4"/>
    <w:rsid w:val="00DD76CC"/>
    <w:rsid w:val="00DF02C8"/>
    <w:rsid w:val="00DF170B"/>
    <w:rsid w:val="00DF1B47"/>
    <w:rsid w:val="00DF36D9"/>
    <w:rsid w:val="00DF6B24"/>
    <w:rsid w:val="00DF73C9"/>
    <w:rsid w:val="00DF79E8"/>
    <w:rsid w:val="00E02F0D"/>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4019"/>
    <w:rsid w:val="00E342C5"/>
    <w:rsid w:val="00E35C30"/>
    <w:rsid w:val="00E36764"/>
    <w:rsid w:val="00E37CE9"/>
    <w:rsid w:val="00E4266E"/>
    <w:rsid w:val="00E4689C"/>
    <w:rsid w:val="00E47073"/>
    <w:rsid w:val="00E47636"/>
    <w:rsid w:val="00E62C26"/>
    <w:rsid w:val="00E642C1"/>
    <w:rsid w:val="00E672E3"/>
    <w:rsid w:val="00E67ED2"/>
    <w:rsid w:val="00E83CAF"/>
    <w:rsid w:val="00E84130"/>
    <w:rsid w:val="00E9752C"/>
    <w:rsid w:val="00EA3F08"/>
    <w:rsid w:val="00EB45B6"/>
    <w:rsid w:val="00EC0061"/>
    <w:rsid w:val="00EC33ED"/>
    <w:rsid w:val="00EC3D1A"/>
    <w:rsid w:val="00EC75CA"/>
    <w:rsid w:val="00ED28FF"/>
    <w:rsid w:val="00ED3D33"/>
    <w:rsid w:val="00ED48A0"/>
    <w:rsid w:val="00ED5BAA"/>
    <w:rsid w:val="00EE08E6"/>
    <w:rsid w:val="00EE189F"/>
    <w:rsid w:val="00EE32F5"/>
    <w:rsid w:val="00EE3440"/>
    <w:rsid w:val="00EE40F3"/>
    <w:rsid w:val="00EE7A0A"/>
    <w:rsid w:val="00EF532D"/>
    <w:rsid w:val="00EF7588"/>
    <w:rsid w:val="00EF7DCB"/>
    <w:rsid w:val="00F03CB6"/>
    <w:rsid w:val="00F05FD4"/>
    <w:rsid w:val="00F11140"/>
    <w:rsid w:val="00F2278B"/>
    <w:rsid w:val="00F22B3D"/>
    <w:rsid w:val="00F24813"/>
    <w:rsid w:val="00F25E0C"/>
    <w:rsid w:val="00F32560"/>
    <w:rsid w:val="00F35F64"/>
    <w:rsid w:val="00F36DC8"/>
    <w:rsid w:val="00F42F37"/>
    <w:rsid w:val="00F43166"/>
    <w:rsid w:val="00F461A9"/>
    <w:rsid w:val="00F47F48"/>
    <w:rsid w:val="00F517ED"/>
    <w:rsid w:val="00F53C33"/>
    <w:rsid w:val="00F621C8"/>
    <w:rsid w:val="00F66B2C"/>
    <w:rsid w:val="00F70EEC"/>
    <w:rsid w:val="00F73453"/>
    <w:rsid w:val="00F73B92"/>
    <w:rsid w:val="00F74CB3"/>
    <w:rsid w:val="00F8306F"/>
    <w:rsid w:val="00F8370C"/>
    <w:rsid w:val="00F86152"/>
    <w:rsid w:val="00F86178"/>
    <w:rsid w:val="00F866E8"/>
    <w:rsid w:val="00F95970"/>
    <w:rsid w:val="00F959B4"/>
    <w:rsid w:val="00F96DD0"/>
    <w:rsid w:val="00FB00BC"/>
    <w:rsid w:val="00FB1FFC"/>
    <w:rsid w:val="00FB402A"/>
    <w:rsid w:val="00FB7D5F"/>
    <w:rsid w:val="00FC0611"/>
    <w:rsid w:val="00FC1AD0"/>
    <w:rsid w:val="00FC205A"/>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28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E4707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E4707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E4707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1931D3-98E8-44BA-AABA-D9EB9E0C3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4752</Words>
  <Characters>27091</Characters>
  <Application>Microsoft Office Word</Application>
  <DocSecurity>0</DocSecurity>
  <Lines>225</Lines>
  <Paragraphs>63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2021-04-22T12:13:00Z</dcterms:created>
  <dcterms:modified xsi:type="dcterms:W3CDTF">2021-04-26T13:05:00Z</dcterms:modified>
</cp:coreProperties>
</file>